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89004" w14:textId="3DD06072" w:rsidR="005F44D9" w:rsidRPr="0028231A" w:rsidRDefault="00FE72B7" w:rsidP="00FE72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231A">
        <w:rPr>
          <w:rFonts w:ascii="Times New Roman" w:hAnsi="Times New Roman" w:cs="Times New Roman"/>
          <w:b/>
          <w:bCs/>
          <w:sz w:val="24"/>
          <w:szCs w:val="24"/>
        </w:rPr>
        <w:t xml:space="preserve">RESOLUÇÃO CNPS Nº </w:t>
      </w:r>
      <w:r w:rsidR="00573A58">
        <w:rPr>
          <w:rFonts w:ascii="Times New Roman" w:hAnsi="Times New Roman" w:cs="Times New Roman"/>
          <w:b/>
          <w:bCs/>
          <w:sz w:val="24"/>
          <w:szCs w:val="24"/>
        </w:rPr>
        <w:t>1.348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 xml:space="preserve">, DE </w:t>
      </w:r>
      <w:r w:rsidR="00573A58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r w:rsidR="00573A58">
        <w:rPr>
          <w:rFonts w:ascii="Times New Roman" w:hAnsi="Times New Roman" w:cs="Times New Roman"/>
          <w:b/>
          <w:bCs/>
          <w:sz w:val="24"/>
          <w:szCs w:val="24"/>
        </w:rPr>
        <w:t>ABRIL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 xml:space="preserve"> DE 2022</w:t>
      </w:r>
    </w:p>
    <w:p w14:paraId="7A86AF9A" w14:textId="1C0BA01B" w:rsidR="00FE72B7" w:rsidRPr="0028231A" w:rsidRDefault="00FE72B7" w:rsidP="00FE72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09FAB6" w14:textId="3BC473C3" w:rsidR="00FE72B7" w:rsidRPr="0028231A" w:rsidRDefault="00FE72B7" w:rsidP="0028231A">
      <w:pPr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 xml:space="preserve">O </w:t>
      </w:r>
      <w:r w:rsidRPr="0028231A">
        <w:rPr>
          <w:rFonts w:ascii="Times New Roman" w:hAnsi="Times New Roman" w:cs="Times New Roman"/>
          <w:b/>
          <w:bCs/>
          <w:sz w:val="24"/>
          <w:szCs w:val="24"/>
        </w:rPr>
        <w:t>PRESIDENTE DO CONSELHO NACIONAL DE PREVIDÊNCIA SOCIAL</w:t>
      </w:r>
      <w:r w:rsidRPr="0028231A">
        <w:rPr>
          <w:rFonts w:ascii="Times New Roman" w:hAnsi="Times New Roman" w:cs="Times New Roman"/>
          <w:sz w:val="24"/>
          <w:szCs w:val="24"/>
        </w:rPr>
        <w:t xml:space="preserve">, no uso da atribuição que lhe confere o inciso V do art. 21 do Regimento Interno, aprovado pela Resolução nº 1.212, de 10 de abril de 2002, torna público que o Plenário, em sua </w:t>
      </w:r>
      <w:r w:rsidR="00573A58">
        <w:rPr>
          <w:rFonts w:ascii="Times New Roman" w:hAnsi="Times New Roman" w:cs="Times New Roman"/>
          <w:sz w:val="24"/>
          <w:szCs w:val="24"/>
        </w:rPr>
        <w:t>288ª</w:t>
      </w:r>
      <w:r w:rsidRPr="0028231A">
        <w:rPr>
          <w:rFonts w:ascii="Times New Roman" w:hAnsi="Times New Roman" w:cs="Times New Roman"/>
          <w:sz w:val="24"/>
          <w:szCs w:val="24"/>
        </w:rPr>
        <w:t xml:space="preserve"> Reunião Ordinária, realizada em </w:t>
      </w:r>
      <w:r w:rsidR="00573A58">
        <w:rPr>
          <w:rFonts w:ascii="Times New Roman" w:hAnsi="Times New Roman" w:cs="Times New Roman"/>
          <w:sz w:val="24"/>
          <w:szCs w:val="24"/>
        </w:rPr>
        <w:t>12</w:t>
      </w:r>
      <w:r w:rsidRPr="0028231A">
        <w:rPr>
          <w:rFonts w:ascii="Times New Roman" w:hAnsi="Times New Roman" w:cs="Times New Roman"/>
          <w:sz w:val="24"/>
          <w:szCs w:val="24"/>
        </w:rPr>
        <w:t xml:space="preserve"> de </w:t>
      </w:r>
      <w:r w:rsidR="00573A58">
        <w:rPr>
          <w:rFonts w:ascii="Times New Roman" w:hAnsi="Times New Roman" w:cs="Times New Roman"/>
          <w:sz w:val="24"/>
          <w:szCs w:val="24"/>
        </w:rPr>
        <w:t>abril</w:t>
      </w:r>
      <w:r w:rsidRPr="0028231A">
        <w:rPr>
          <w:rFonts w:ascii="Times New Roman" w:hAnsi="Times New Roman" w:cs="Times New Roman"/>
          <w:sz w:val="24"/>
          <w:szCs w:val="24"/>
        </w:rPr>
        <w:t xml:space="preserve"> de 2022, considerando o disposto </w:t>
      </w:r>
      <w:r w:rsidR="00BC78B1" w:rsidRPr="0028231A">
        <w:rPr>
          <w:rFonts w:ascii="Times New Roman" w:hAnsi="Times New Roman" w:cs="Times New Roman"/>
          <w:sz w:val="24"/>
          <w:szCs w:val="24"/>
        </w:rPr>
        <w:t>n</w:t>
      </w:r>
      <w:r w:rsidR="000B51B7" w:rsidRPr="0028231A">
        <w:rPr>
          <w:rFonts w:ascii="Times New Roman" w:hAnsi="Times New Roman" w:cs="Times New Roman"/>
          <w:sz w:val="24"/>
          <w:szCs w:val="24"/>
        </w:rPr>
        <w:t>a Medida Provisória nº 1.106, de 17 de março de 2022, resolve:</w:t>
      </w:r>
    </w:p>
    <w:p w14:paraId="5A89F419" w14:textId="4A1AD93A" w:rsidR="00BC78B1" w:rsidRPr="0028231A" w:rsidRDefault="000B51B7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>Art. 1º</w:t>
      </w:r>
      <w:r w:rsidR="002364AF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BC78B1" w:rsidRPr="0028231A">
        <w:rPr>
          <w:rFonts w:ascii="Times New Roman" w:hAnsi="Times New Roman" w:cs="Times New Roman"/>
          <w:sz w:val="24"/>
          <w:szCs w:val="24"/>
        </w:rPr>
        <w:t xml:space="preserve">Ratificar </w:t>
      </w:r>
      <w:r w:rsidR="009A1C34">
        <w:rPr>
          <w:rFonts w:ascii="Times New Roman" w:hAnsi="Times New Roman" w:cs="Times New Roman"/>
          <w:sz w:val="24"/>
          <w:szCs w:val="24"/>
        </w:rPr>
        <w:t xml:space="preserve">a 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Instrução Normativa PRES/INSS Nº 131, </w:t>
      </w:r>
      <w:r w:rsidR="009A1C34">
        <w:rPr>
          <w:rFonts w:ascii="Times New Roman" w:hAnsi="Times New Roman" w:cs="Times New Roman"/>
          <w:sz w:val="24"/>
          <w:szCs w:val="24"/>
        </w:rPr>
        <w:t xml:space="preserve">de 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25 </w:t>
      </w:r>
      <w:r w:rsidR="009A1C34">
        <w:rPr>
          <w:rFonts w:ascii="Times New Roman" w:hAnsi="Times New Roman" w:cs="Times New Roman"/>
          <w:sz w:val="24"/>
          <w:szCs w:val="24"/>
        </w:rPr>
        <w:t>de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9A1C34">
        <w:rPr>
          <w:rFonts w:ascii="Times New Roman" w:hAnsi="Times New Roman" w:cs="Times New Roman"/>
          <w:sz w:val="24"/>
          <w:szCs w:val="24"/>
        </w:rPr>
        <w:t>março de</w:t>
      </w:r>
      <w:r w:rsidR="009A1C34" w:rsidRPr="0028231A">
        <w:rPr>
          <w:rFonts w:ascii="Times New Roman" w:hAnsi="Times New Roman" w:cs="Times New Roman"/>
          <w:sz w:val="24"/>
          <w:szCs w:val="24"/>
        </w:rPr>
        <w:t xml:space="preserve"> 2022, </w:t>
      </w:r>
      <w:r w:rsidR="000B655B">
        <w:rPr>
          <w:rFonts w:ascii="Times New Roman" w:hAnsi="Times New Roman" w:cs="Times New Roman"/>
          <w:sz w:val="24"/>
          <w:szCs w:val="24"/>
        </w:rPr>
        <w:t>que decorre da publicação d</w:t>
      </w:r>
      <w:r w:rsidR="009A1C34">
        <w:rPr>
          <w:rFonts w:ascii="Times New Roman" w:hAnsi="Times New Roman" w:cs="Times New Roman"/>
          <w:sz w:val="24"/>
          <w:szCs w:val="24"/>
        </w:rPr>
        <w:t>a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 Medida Provisória nº 1.106, de 17 de março de 2022</w:t>
      </w:r>
      <w:r w:rsidR="009A1C34">
        <w:rPr>
          <w:rFonts w:ascii="Times New Roman" w:hAnsi="Times New Roman" w:cs="Times New Roman"/>
          <w:sz w:val="24"/>
          <w:szCs w:val="24"/>
        </w:rPr>
        <w:t>.</w:t>
      </w:r>
    </w:p>
    <w:p w14:paraId="020D8C64" w14:textId="77777777" w:rsidR="00374E1C" w:rsidRPr="0028231A" w:rsidRDefault="00374E1C" w:rsidP="002823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3B9624" w14:textId="28F2A8F3" w:rsidR="00F61F1E" w:rsidRDefault="012B9AF9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>Art. 2º</w:t>
      </w:r>
      <w:r w:rsidR="002364AF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F61F1E">
        <w:rPr>
          <w:rFonts w:ascii="Times New Roman" w:hAnsi="Times New Roman" w:cs="Times New Roman"/>
          <w:sz w:val="24"/>
          <w:szCs w:val="24"/>
        </w:rPr>
        <w:t xml:space="preserve">Recomendar </w:t>
      </w:r>
      <w:r w:rsidR="00893FB8" w:rsidRPr="001A37F3">
        <w:rPr>
          <w:rFonts w:ascii="Times New Roman" w:hAnsi="Times New Roman" w:cs="Times New Roman"/>
          <w:color w:val="FF0000"/>
          <w:sz w:val="24"/>
          <w:szCs w:val="24"/>
        </w:rPr>
        <w:t xml:space="preserve">a </w:t>
      </w:r>
      <w:r w:rsidR="00373554" w:rsidRPr="001A37F3">
        <w:rPr>
          <w:rFonts w:ascii="Times New Roman" w:hAnsi="Times New Roman" w:cs="Times New Roman"/>
          <w:color w:val="FF0000"/>
          <w:sz w:val="24"/>
          <w:szCs w:val="24"/>
        </w:rPr>
        <w:t xml:space="preserve">revisão das </w:t>
      </w:r>
      <w:r w:rsidR="00893FB8" w:rsidRPr="001A37F3">
        <w:rPr>
          <w:rFonts w:ascii="Times New Roman" w:hAnsi="Times New Roman" w:cs="Times New Roman"/>
          <w:color w:val="FF0000"/>
          <w:sz w:val="24"/>
          <w:szCs w:val="24"/>
        </w:rPr>
        <w:t>penalidades</w:t>
      </w:r>
      <w:r w:rsidR="00893FB8">
        <w:rPr>
          <w:rFonts w:ascii="Times New Roman" w:hAnsi="Times New Roman" w:cs="Times New Roman"/>
          <w:sz w:val="24"/>
          <w:szCs w:val="24"/>
        </w:rPr>
        <w:t xml:space="preserve"> proposta </w:t>
      </w:r>
      <w:r w:rsidR="00DF32AA" w:rsidRPr="00DF32AA">
        <w:rPr>
          <w:rFonts w:ascii="Times New Roman" w:hAnsi="Times New Roman" w:cs="Times New Roman"/>
          <w:color w:val="FF0000"/>
          <w:sz w:val="24"/>
          <w:szCs w:val="24"/>
        </w:rPr>
        <w:t>e apresentada</w:t>
      </w:r>
      <w:r w:rsidR="00DF32AA">
        <w:rPr>
          <w:rFonts w:ascii="Times New Roman" w:hAnsi="Times New Roman" w:cs="Times New Roman"/>
          <w:sz w:val="24"/>
          <w:szCs w:val="24"/>
        </w:rPr>
        <w:t xml:space="preserve"> </w:t>
      </w:r>
      <w:r w:rsidR="00893FB8">
        <w:rPr>
          <w:rFonts w:ascii="Times New Roman" w:hAnsi="Times New Roman" w:cs="Times New Roman"/>
          <w:sz w:val="24"/>
          <w:szCs w:val="24"/>
        </w:rPr>
        <w:t xml:space="preserve">pelo </w:t>
      </w:r>
      <w:r w:rsidR="007D07C0" w:rsidRPr="007D07C0">
        <w:rPr>
          <w:rFonts w:ascii="Times New Roman" w:hAnsi="Times New Roman" w:cs="Times New Roman"/>
          <w:sz w:val="24"/>
          <w:szCs w:val="24"/>
          <w:highlight w:val="yellow"/>
        </w:rPr>
        <w:t xml:space="preserve">Instituto Nacional do Seguro Social - </w:t>
      </w:r>
      <w:r w:rsidR="00893FB8" w:rsidRPr="007D07C0">
        <w:rPr>
          <w:rFonts w:ascii="Times New Roman" w:hAnsi="Times New Roman" w:cs="Times New Roman"/>
          <w:sz w:val="24"/>
          <w:szCs w:val="24"/>
          <w:highlight w:val="yellow"/>
        </w:rPr>
        <w:t>INSS</w:t>
      </w:r>
      <w:r w:rsidR="00893FB8">
        <w:rPr>
          <w:rFonts w:ascii="Times New Roman" w:hAnsi="Times New Roman" w:cs="Times New Roman"/>
          <w:sz w:val="24"/>
          <w:szCs w:val="24"/>
        </w:rPr>
        <w:t xml:space="preserve"> e aprovada pelo Grupo de Trabalho</w:t>
      </w:r>
      <w:r w:rsidR="00373554">
        <w:rPr>
          <w:rFonts w:ascii="Times New Roman" w:hAnsi="Times New Roman" w:cs="Times New Roman"/>
          <w:sz w:val="24"/>
          <w:szCs w:val="24"/>
        </w:rPr>
        <w:t xml:space="preserve"> </w:t>
      </w:r>
      <w:r w:rsidR="00373554" w:rsidRPr="0050591D">
        <w:rPr>
          <w:rFonts w:ascii="Times New Roman" w:hAnsi="Times New Roman" w:cs="Times New Roman"/>
          <w:color w:val="FF0000"/>
          <w:sz w:val="24"/>
          <w:szCs w:val="24"/>
        </w:rPr>
        <w:t>do Crédito Consignado</w:t>
      </w:r>
      <w:r w:rsidR="000972C9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893FB8" w:rsidRPr="0050591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93FB8">
        <w:rPr>
          <w:rFonts w:ascii="Times New Roman" w:hAnsi="Times New Roman" w:cs="Times New Roman"/>
          <w:sz w:val="24"/>
          <w:szCs w:val="24"/>
        </w:rPr>
        <w:t xml:space="preserve">instituído no âmbito deste </w:t>
      </w:r>
      <w:r w:rsidR="00373554">
        <w:rPr>
          <w:rFonts w:ascii="Times New Roman" w:hAnsi="Times New Roman" w:cs="Times New Roman"/>
          <w:sz w:val="24"/>
          <w:szCs w:val="24"/>
        </w:rPr>
        <w:t>Conselho Nacional de Previdência So</w:t>
      </w:r>
      <w:r w:rsidR="00FD590F">
        <w:rPr>
          <w:rFonts w:ascii="Times New Roman" w:hAnsi="Times New Roman" w:cs="Times New Roman"/>
          <w:sz w:val="24"/>
          <w:szCs w:val="24"/>
        </w:rPr>
        <w:t>c</w:t>
      </w:r>
      <w:r w:rsidR="00373554">
        <w:rPr>
          <w:rFonts w:ascii="Times New Roman" w:hAnsi="Times New Roman" w:cs="Times New Roman"/>
          <w:sz w:val="24"/>
          <w:szCs w:val="24"/>
        </w:rPr>
        <w:t xml:space="preserve">ial - </w:t>
      </w:r>
      <w:r w:rsidR="00893FB8">
        <w:rPr>
          <w:rFonts w:ascii="Times New Roman" w:hAnsi="Times New Roman" w:cs="Times New Roman"/>
          <w:sz w:val="24"/>
          <w:szCs w:val="24"/>
        </w:rPr>
        <w:t>CNPS.</w:t>
      </w:r>
    </w:p>
    <w:p w14:paraId="7C755B22" w14:textId="77777777" w:rsidR="00F61F1E" w:rsidRDefault="00F61F1E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B200D8" w14:textId="6DBD1E27" w:rsidR="00374E1C" w:rsidRPr="0028231A" w:rsidRDefault="00F61F1E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3° </w:t>
      </w:r>
      <w:r w:rsidR="00374E1C" w:rsidRPr="0028231A">
        <w:rPr>
          <w:rFonts w:ascii="Times New Roman" w:hAnsi="Times New Roman" w:cs="Times New Roman"/>
          <w:sz w:val="24"/>
          <w:szCs w:val="24"/>
        </w:rPr>
        <w:t>Recomen</w:t>
      </w:r>
      <w:r w:rsidR="00080E09" w:rsidRPr="0028231A">
        <w:rPr>
          <w:rFonts w:ascii="Times New Roman" w:hAnsi="Times New Roman" w:cs="Times New Roman"/>
          <w:sz w:val="24"/>
          <w:szCs w:val="24"/>
        </w:rPr>
        <w:t>d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ar ao </w:t>
      </w:r>
      <w:r w:rsidR="003A052F" w:rsidRPr="0028231A">
        <w:rPr>
          <w:rFonts w:ascii="Times New Roman" w:hAnsi="Times New Roman" w:cs="Times New Roman"/>
          <w:sz w:val="24"/>
          <w:szCs w:val="24"/>
        </w:rPr>
        <w:t>INSS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, </w:t>
      </w:r>
      <w:r w:rsidR="00602D8D" w:rsidRPr="0028231A">
        <w:rPr>
          <w:rFonts w:ascii="Times New Roman" w:hAnsi="Times New Roman" w:cs="Times New Roman"/>
          <w:sz w:val="24"/>
          <w:szCs w:val="24"/>
        </w:rPr>
        <w:t>em atenção à comp</w:t>
      </w:r>
      <w:r w:rsidR="001C24BD" w:rsidRPr="0028231A">
        <w:rPr>
          <w:rFonts w:ascii="Times New Roman" w:hAnsi="Times New Roman" w:cs="Times New Roman"/>
          <w:sz w:val="24"/>
          <w:szCs w:val="24"/>
        </w:rPr>
        <w:t>e</w:t>
      </w:r>
      <w:r w:rsidR="00602D8D" w:rsidRPr="0028231A">
        <w:rPr>
          <w:rFonts w:ascii="Times New Roman" w:hAnsi="Times New Roman" w:cs="Times New Roman"/>
          <w:sz w:val="24"/>
          <w:szCs w:val="24"/>
        </w:rPr>
        <w:t>tência prevista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 do art. 6° da Lei n° 10.820, de 17 de dezembro de 2003, na redação dada pela Medida Provisória nº 1.106, de 17 de março de 2022, a regulamentação do uso do cartão consignado de benefício,</w:t>
      </w:r>
      <w:r w:rsidR="00D17D77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374E1C" w:rsidRPr="0028231A">
        <w:rPr>
          <w:rFonts w:ascii="Times New Roman" w:hAnsi="Times New Roman" w:cs="Times New Roman"/>
          <w:sz w:val="24"/>
          <w:szCs w:val="24"/>
        </w:rPr>
        <w:t>observada</w:t>
      </w:r>
      <w:r w:rsidR="005E49E3" w:rsidRPr="0028231A">
        <w:rPr>
          <w:rFonts w:ascii="Times New Roman" w:hAnsi="Times New Roman" w:cs="Times New Roman"/>
          <w:sz w:val="24"/>
          <w:szCs w:val="24"/>
        </w:rPr>
        <w:t>s</w:t>
      </w:r>
      <w:r w:rsidR="00374E1C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5C77B2" w:rsidRPr="0028231A">
        <w:rPr>
          <w:rFonts w:ascii="Times New Roman" w:hAnsi="Times New Roman" w:cs="Times New Roman"/>
          <w:sz w:val="24"/>
          <w:szCs w:val="24"/>
        </w:rPr>
        <w:t>a</w:t>
      </w:r>
      <w:r w:rsidR="00374E1C" w:rsidRPr="0028231A">
        <w:rPr>
          <w:rFonts w:ascii="Times New Roman" w:hAnsi="Times New Roman" w:cs="Times New Roman"/>
          <w:sz w:val="24"/>
          <w:szCs w:val="24"/>
        </w:rPr>
        <w:t>s seguintes diretrizes:</w:t>
      </w:r>
    </w:p>
    <w:p w14:paraId="77BE63BF" w14:textId="77777777" w:rsidR="00374E1C" w:rsidRPr="0028231A" w:rsidRDefault="00374E1C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C2AA93" w14:textId="156FE220" w:rsidR="00CA2666" w:rsidRPr="0028231A" w:rsidRDefault="0040169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>I -</w:t>
      </w:r>
      <w:r w:rsidR="00CA2666" w:rsidRPr="00F31F1A">
        <w:rPr>
          <w:rFonts w:ascii="Times New Roman" w:hAnsi="Times New Roman" w:cs="Times New Roman"/>
          <w:sz w:val="24"/>
          <w:szCs w:val="24"/>
        </w:rPr>
        <w:t xml:space="preserve"> </w:t>
      </w:r>
      <w:r w:rsidR="00F61F1E" w:rsidRPr="00F31F1A">
        <w:rPr>
          <w:rFonts w:ascii="Times New Roman" w:hAnsi="Times New Roman" w:cs="Times New Roman"/>
          <w:sz w:val="24"/>
          <w:szCs w:val="24"/>
        </w:rPr>
        <w:t>o</w:t>
      </w:r>
      <w:r w:rsidR="00BE0050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4148C3" w:rsidRPr="0028231A">
        <w:rPr>
          <w:rFonts w:ascii="Times New Roman" w:hAnsi="Times New Roman" w:cs="Times New Roman"/>
          <w:sz w:val="24"/>
          <w:szCs w:val="24"/>
        </w:rPr>
        <w:t>cartão consignado de benefício</w:t>
      </w:r>
      <w:r w:rsidR="00BE0050" w:rsidRPr="0028231A">
        <w:rPr>
          <w:rFonts w:ascii="Times New Roman" w:hAnsi="Times New Roman" w:cs="Times New Roman"/>
          <w:sz w:val="24"/>
          <w:szCs w:val="24"/>
        </w:rPr>
        <w:t xml:space="preserve"> consiste em </w:t>
      </w:r>
      <w:r w:rsidR="00F31F1A">
        <w:rPr>
          <w:rFonts w:ascii="Times New Roman" w:hAnsi="Times New Roman" w:cs="Times New Roman"/>
          <w:sz w:val="24"/>
          <w:szCs w:val="24"/>
        </w:rPr>
        <w:t>uma f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orma de operação para </w:t>
      </w:r>
      <w:r w:rsidR="00F31F1A">
        <w:rPr>
          <w:rFonts w:ascii="Times New Roman" w:hAnsi="Times New Roman" w:cs="Times New Roman"/>
          <w:sz w:val="24"/>
          <w:szCs w:val="24"/>
        </w:rPr>
        <w:t>contratação e financiamento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de bens</w:t>
      </w:r>
      <w:r w:rsidR="00F31F1A">
        <w:rPr>
          <w:rFonts w:ascii="Times New Roman" w:hAnsi="Times New Roman" w:cs="Times New Roman"/>
          <w:sz w:val="24"/>
          <w:szCs w:val="24"/>
        </w:rPr>
        <w:t xml:space="preserve">, </w:t>
      </w:r>
      <w:r w:rsidR="00F31F1A" w:rsidRPr="00F31F1A">
        <w:rPr>
          <w:rFonts w:ascii="Times New Roman" w:hAnsi="Times New Roman" w:cs="Times New Roman"/>
          <w:sz w:val="24"/>
          <w:szCs w:val="24"/>
        </w:rPr>
        <w:t>de despesas decorrentes de serviços</w:t>
      </w:r>
      <w:r w:rsidR="00F31F1A">
        <w:rPr>
          <w:rFonts w:ascii="Times New Roman" w:hAnsi="Times New Roman" w:cs="Times New Roman"/>
          <w:sz w:val="24"/>
          <w:szCs w:val="24"/>
        </w:rPr>
        <w:t xml:space="preserve"> e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saque</w:t>
      </w:r>
      <w:r w:rsidR="00F31F1A">
        <w:rPr>
          <w:rFonts w:ascii="Times New Roman" w:hAnsi="Times New Roman" w:cs="Times New Roman"/>
          <w:sz w:val="24"/>
          <w:szCs w:val="24"/>
        </w:rPr>
        <w:t>s,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e concessão de outros benefícios </w:t>
      </w:r>
      <w:r w:rsidR="00F31F1A">
        <w:rPr>
          <w:rFonts w:ascii="Times New Roman" w:hAnsi="Times New Roman" w:cs="Times New Roman"/>
          <w:sz w:val="24"/>
          <w:szCs w:val="24"/>
        </w:rPr>
        <w:t>vinculados</w:t>
      </w:r>
      <w:r w:rsidR="00F31F1A" w:rsidRPr="00F31F1A">
        <w:rPr>
          <w:rFonts w:ascii="Times New Roman" w:hAnsi="Times New Roman" w:cs="Times New Roman"/>
          <w:sz w:val="24"/>
          <w:szCs w:val="24"/>
        </w:rPr>
        <w:t xml:space="preserve"> ao respectivo cartão</w:t>
      </w:r>
      <w:r w:rsidR="003A052F" w:rsidRPr="0028231A">
        <w:rPr>
          <w:rFonts w:ascii="Times New Roman" w:hAnsi="Times New Roman" w:cs="Times New Roman"/>
          <w:sz w:val="24"/>
          <w:szCs w:val="24"/>
        </w:rPr>
        <w:t>;</w:t>
      </w:r>
    </w:p>
    <w:p w14:paraId="04F663C7" w14:textId="09F6C9E3" w:rsidR="00323AD1" w:rsidRPr="0028231A" w:rsidRDefault="00323AD1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09B6BC" w14:textId="3CA902BC" w:rsidR="00400DDD" w:rsidRPr="0028231A" w:rsidRDefault="000E2757" w:rsidP="00400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 xml:space="preserve">II </w:t>
      </w:r>
      <w:r w:rsidR="003F7513">
        <w:rPr>
          <w:rFonts w:ascii="Times New Roman" w:hAnsi="Times New Roman" w:cs="Times New Roman"/>
          <w:sz w:val="24"/>
          <w:szCs w:val="24"/>
        </w:rPr>
        <w:t>-</w:t>
      </w:r>
      <w:r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400DDD">
        <w:rPr>
          <w:rFonts w:ascii="Times New Roman" w:hAnsi="Times New Roman" w:cs="Times New Roman"/>
          <w:sz w:val="24"/>
          <w:szCs w:val="24"/>
        </w:rPr>
        <w:t>p</w:t>
      </w:r>
      <w:r w:rsidR="00400DDD" w:rsidRPr="0028231A">
        <w:rPr>
          <w:rFonts w:ascii="Times New Roman" w:hAnsi="Times New Roman" w:cs="Times New Roman"/>
          <w:sz w:val="24"/>
          <w:szCs w:val="24"/>
        </w:rPr>
        <w:t>oderão operar o cartão consignado de benefício, as instituições financeiras e entidades fechadas de previdência complementar que cumpram o objeto principal de administração de planos de benefícios de natureza previdenciária e atuem acessoriamente com operações de empréstimo consignado, na forma verificada pela Superintendência Nacional de Previdência Complementar – PREVIC;</w:t>
      </w:r>
    </w:p>
    <w:p w14:paraId="69017B42" w14:textId="51B953FB" w:rsidR="00400DDD" w:rsidRDefault="00400DDD" w:rsidP="00893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02DE0" w14:textId="0CA7A720" w:rsidR="00893FB8" w:rsidRDefault="00400DDD" w:rsidP="00893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 - </w:t>
      </w:r>
      <w:r w:rsidR="00893FB8">
        <w:rPr>
          <w:rFonts w:ascii="Times New Roman" w:hAnsi="Times New Roman" w:cs="Times New Roman"/>
          <w:sz w:val="24"/>
          <w:szCs w:val="24"/>
        </w:rPr>
        <w:t>a</w:t>
      </w:r>
      <w:r w:rsidR="00893FB8" w:rsidRPr="0028231A">
        <w:rPr>
          <w:rFonts w:ascii="Times New Roman" w:hAnsi="Times New Roman" w:cs="Times New Roman"/>
          <w:sz w:val="24"/>
          <w:szCs w:val="24"/>
        </w:rPr>
        <w:t xml:space="preserve"> instituição que ofertar o cartão consignado de benefício deverá celebrar Acordo de Cooperação Técnica com o INSS e contrato com </w:t>
      </w:r>
      <w:ins w:id="0" w:author="Larissa Claudia Lopes de Araujo - SPREV" w:date="2022-04-12T10:59:00Z">
        <w:r w:rsidR="00573A58" w:rsidRPr="00033549">
          <w:rPr>
            <w:rFonts w:ascii="Times New Roman" w:hAnsi="Times New Roman" w:cs="Times New Roman"/>
            <w:sz w:val="24"/>
            <w:szCs w:val="24"/>
            <w:highlight w:val="yellow"/>
          </w:rPr>
          <w:t>a</w:t>
        </w:r>
        <w:r w:rsidR="00573A58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893FB8" w:rsidRPr="0028231A">
        <w:rPr>
          <w:rFonts w:ascii="Times New Roman" w:hAnsi="Times New Roman" w:cs="Times New Roman"/>
          <w:sz w:val="24"/>
          <w:szCs w:val="24"/>
        </w:rPr>
        <w:t>Empresa de Tecnologia e Informações da Previdência – Dataprev;</w:t>
      </w:r>
      <w:r w:rsidR="00893FB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9F3DBA" w14:textId="77777777" w:rsidR="00893FB8" w:rsidRDefault="00893FB8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3BA11D" w14:textId="33963A2C" w:rsidR="007836A6" w:rsidRPr="0028231A" w:rsidRDefault="00893FB8" w:rsidP="0078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400DDD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6A0BB3">
        <w:rPr>
          <w:rFonts w:ascii="Times New Roman" w:hAnsi="Times New Roman" w:cs="Times New Roman"/>
          <w:sz w:val="24"/>
          <w:szCs w:val="24"/>
        </w:rPr>
        <w:t xml:space="preserve"> </w:t>
      </w:r>
      <w:r w:rsidR="007836A6">
        <w:rPr>
          <w:rFonts w:ascii="Times New Roman" w:hAnsi="Times New Roman" w:cs="Times New Roman"/>
          <w:sz w:val="24"/>
          <w:szCs w:val="24"/>
        </w:rPr>
        <w:t>p</w:t>
      </w:r>
      <w:r w:rsidR="007836A6" w:rsidRPr="0028231A">
        <w:rPr>
          <w:rFonts w:ascii="Times New Roman" w:hAnsi="Times New Roman" w:cs="Times New Roman"/>
          <w:sz w:val="24"/>
          <w:szCs w:val="24"/>
        </w:rPr>
        <w:t xml:space="preserve">oderão constituir </w:t>
      </w:r>
      <w:r w:rsidR="007836A6" w:rsidRPr="002E67B1">
        <w:rPr>
          <w:rFonts w:ascii="Times New Roman" w:hAnsi="Times New Roman" w:cs="Times New Roman"/>
          <w:sz w:val="24"/>
          <w:szCs w:val="24"/>
        </w:rPr>
        <w:t xml:space="preserve">Reserva de Margem Consignável </w:t>
      </w:r>
      <w:r w:rsidR="007836A6">
        <w:rPr>
          <w:rFonts w:ascii="Times New Roman" w:hAnsi="Times New Roman" w:cs="Times New Roman"/>
          <w:sz w:val="24"/>
          <w:szCs w:val="24"/>
        </w:rPr>
        <w:t>–</w:t>
      </w:r>
      <w:r w:rsidR="007836A6" w:rsidRPr="002E67B1">
        <w:rPr>
          <w:rFonts w:ascii="Times New Roman" w:hAnsi="Times New Roman" w:cs="Times New Roman"/>
          <w:sz w:val="24"/>
          <w:szCs w:val="24"/>
        </w:rPr>
        <w:t xml:space="preserve"> </w:t>
      </w:r>
      <w:r w:rsidR="007836A6" w:rsidRPr="0028231A">
        <w:rPr>
          <w:rFonts w:ascii="Times New Roman" w:hAnsi="Times New Roman" w:cs="Times New Roman"/>
          <w:sz w:val="24"/>
          <w:szCs w:val="24"/>
        </w:rPr>
        <w:t>RMC</w:t>
      </w:r>
      <w:r w:rsidR="007836A6">
        <w:rPr>
          <w:rFonts w:ascii="Times New Roman" w:hAnsi="Times New Roman" w:cs="Times New Roman"/>
          <w:sz w:val="24"/>
          <w:szCs w:val="24"/>
        </w:rPr>
        <w:t>,</w:t>
      </w:r>
      <w:r w:rsidR="007836A6" w:rsidRPr="0028231A">
        <w:rPr>
          <w:rFonts w:ascii="Times New Roman" w:hAnsi="Times New Roman" w:cs="Times New Roman"/>
          <w:sz w:val="24"/>
          <w:szCs w:val="24"/>
        </w:rPr>
        <w:t xml:space="preserve"> para utilização de cartão consignado de benefício,</w:t>
      </w:r>
      <w:r w:rsidR="004A70E9">
        <w:rPr>
          <w:rFonts w:ascii="Times New Roman" w:hAnsi="Times New Roman" w:cs="Times New Roman"/>
          <w:sz w:val="24"/>
          <w:szCs w:val="24"/>
        </w:rPr>
        <w:t xml:space="preserve"> </w:t>
      </w:r>
      <w:r w:rsidR="004A70E9" w:rsidRPr="001A37F3">
        <w:rPr>
          <w:rFonts w:ascii="Times New Roman" w:hAnsi="Times New Roman" w:cs="Times New Roman"/>
          <w:color w:val="FF0000"/>
          <w:sz w:val="24"/>
          <w:szCs w:val="24"/>
        </w:rPr>
        <w:t>sem limite de idade</w:t>
      </w:r>
      <w:r w:rsidR="004A70E9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7836A6" w:rsidRPr="0028231A">
        <w:rPr>
          <w:rFonts w:ascii="Times New Roman" w:hAnsi="Times New Roman" w:cs="Times New Roman"/>
          <w:sz w:val="24"/>
          <w:szCs w:val="24"/>
        </w:rPr>
        <w:t xml:space="preserve"> os titulares dos benefícios previdenciários de aposentadoria, pensão por morte e dos benefícios de prestação continuada </w:t>
      </w:r>
      <w:r w:rsidR="007836A6">
        <w:rPr>
          <w:rFonts w:ascii="Times New Roman" w:hAnsi="Times New Roman" w:cs="Times New Roman"/>
          <w:sz w:val="24"/>
          <w:szCs w:val="24"/>
        </w:rPr>
        <w:t xml:space="preserve">- </w:t>
      </w:r>
      <w:r w:rsidR="007836A6" w:rsidRPr="0028231A">
        <w:rPr>
          <w:rFonts w:ascii="Times New Roman" w:hAnsi="Times New Roman" w:cs="Times New Roman"/>
          <w:sz w:val="24"/>
          <w:szCs w:val="24"/>
        </w:rPr>
        <w:t xml:space="preserve">BPC, </w:t>
      </w:r>
      <w:r w:rsidR="007836A6">
        <w:rPr>
          <w:rFonts w:ascii="Times New Roman" w:hAnsi="Times New Roman" w:cs="Times New Roman"/>
          <w:sz w:val="24"/>
          <w:szCs w:val="24"/>
        </w:rPr>
        <w:t>operacionalizados pelo INSS;</w:t>
      </w:r>
    </w:p>
    <w:p w14:paraId="089A2CAF" w14:textId="77777777" w:rsidR="007836A6" w:rsidRDefault="007836A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AABCF4" w14:textId="2B492C31" w:rsidR="007836A6" w:rsidRDefault="007836A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- </w:t>
      </w:r>
      <w:r w:rsidR="006A0BB3">
        <w:rPr>
          <w:rFonts w:ascii="Times New Roman" w:hAnsi="Times New Roman" w:cs="Times New Roman"/>
          <w:sz w:val="24"/>
          <w:szCs w:val="24"/>
        </w:rPr>
        <w:t>é obriga</w:t>
      </w:r>
      <w:r w:rsidR="00201509">
        <w:rPr>
          <w:rFonts w:ascii="Times New Roman" w:hAnsi="Times New Roman" w:cs="Times New Roman"/>
          <w:sz w:val="24"/>
          <w:szCs w:val="24"/>
        </w:rPr>
        <w:t>tóri</w:t>
      </w:r>
      <w:r w:rsidR="001B6C27">
        <w:rPr>
          <w:rFonts w:ascii="Times New Roman" w:hAnsi="Times New Roman" w:cs="Times New Roman"/>
          <w:sz w:val="24"/>
          <w:szCs w:val="24"/>
        </w:rPr>
        <w:t>o na contratação d</w:t>
      </w:r>
      <w:r w:rsidR="003F7513">
        <w:rPr>
          <w:rFonts w:ascii="Times New Roman" w:hAnsi="Times New Roman" w:cs="Times New Roman"/>
          <w:sz w:val="24"/>
          <w:szCs w:val="24"/>
        </w:rPr>
        <w:t>o</w:t>
      </w:r>
      <w:r w:rsidR="001B6C27">
        <w:rPr>
          <w:rFonts w:ascii="Times New Roman" w:hAnsi="Times New Roman" w:cs="Times New Roman"/>
          <w:sz w:val="24"/>
          <w:szCs w:val="24"/>
        </w:rPr>
        <w:t xml:space="preserve"> cartão consignado de benefício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118A27C" w14:textId="77777777" w:rsidR="001B6C27" w:rsidRDefault="001B6C27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CA479" w14:textId="6DF45B07" w:rsidR="007F1896" w:rsidRPr="007F1896" w:rsidRDefault="00201509" w:rsidP="007F1896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6A6">
        <w:rPr>
          <w:rFonts w:ascii="Times New Roman" w:hAnsi="Times New Roman" w:cs="Times New Roman"/>
          <w:sz w:val="24"/>
          <w:szCs w:val="24"/>
        </w:rPr>
        <w:t xml:space="preserve">a </w:t>
      </w:r>
      <w:r w:rsidR="00C93B1D" w:rsidRPr="0028231A">
        <w:rPr>
          <w:rFonts w:ascii="Times New Roman" w:hAnsi="Times New Roman" w:cs="Times New Roman"/>
          <w:sz w:val="24"/>
          <w:szCs w:val="24"/>
        </w:rPr>
        <w:t>oferta mínima</w:t>
      </w:r>
      <w:r w:rsidR="00C93B1D">
        <w:rPr>
          <w:rFonts w:ascii="Times New Roman" w:hAnsi="Times New Roman" w:cs="Times New Roman"/>
          <w:sz w:val="24"/>
          <w:szCs w:val="24"/>
        </w:rPr>
        <w:t xml:space="preserve"> de</w:t>
      </w:r>
      <w:r w:rsidR="00C93B1D" w:rsidRPr="0028231A">
        <w:rPr>
          <w:rFonts w:ascii="Times New Roman" w:hAnsi="Times New Roman" w:cs="Times New Roman"/>
          <w:sz w:val="24"/>
          <w:szCs w:val="24"/>
        </w:rPr>
        <w:t>: auxílio funeral</w:t>
      </w:r>
      <w:r w:rsidR="00E62595">
        <w:rPr>
          <w:rFonts w:ascii="Times New Roman" w:hAnsi="Times New Roman" w:cs="Times New Roman"/>
          <w:sz w:val="24"/>
          <w:szCs w:val="24"/>
        </w:rPr>
        <w:t xml:space="preserve"> e</w:t>
      </w:r>
      <w:r w:rsidR="00C93B1D" w:rsidRPr="0028231A">
        <w:rPr>
          <w:rFonts w:ascii="Times New Roman" w:hAnsi="Times New Roman" w:cs="Times New Roman"/>
          <w:sz w:val="24"/>
          <w:szCs w:val="24"/>
        </w:rPr>
        <w:t xml:space="preserve"> seguro de vida</w:t>
      </w:r>
      <w:r w:rsidR="00E62595">
        <w:rPr>
          <w:rFonts w:ascii="Times New Roman" w:hAnsi="Times New Roman" w:cs="Times New Roman"/>
          <w:sz w:val="24"/>
          <w:szCs w:val="24"/>
        </w:rPr>
        <w:t>,</w:t>
      </w:r>
      <w:r w:rsidR="007F79BF">
        <w:rPr>
          <w:rFonts w:ascii="Times New Roman" w:hAnsi="Times New Roman" w:cs="Times New Roman"/>
          <w:sz w:val="24"/>
          <w:szCs w:val="24"/>
        </w:rPr>
        <w:t xml:space="preserve"> </w:t>
      </w:r>
      <w:r w:rsidR="007F79BF" w:rsidRPr="007F79BF">
        <w:rPr>
          <w:rFonts w:ascii="Times New Roman" w:hAnsi="Times New Roman" w:cs="Times New Roman"/>
          <w:color w:val="FF0000"/>
          <w:sz w:val="24"/>
          <w:szCs w:val="24"/>
        </w:rPr>
        <w:t>sem limite de idade</w:t>
      </w:r>
      <w:r w:rsidR="007F79BF">
        <w:rPr>
          <w:rFonts w:ascii="Times New Roman" w:hAnsi="Times New Roman" w:cs="Times New Roman"/>
          <w:sz w:val="24"/>
          <w:szCs w:val="24"/>
        </w:rPr>
        <w:t>,</w:t>
      </w:r>
      <w:r w:rsidR="00E62595" w:rsidRPr="00E62595">
        <w:rPr>
          <w:rFonts w:ascii="Cambria" w:eastAsiaTheme="minorEastAsia" w:hAnsi="Cambria" w:cs="Segoe UI"/>
          <w:color w:val="FF0000"/>
          <w:kern w:val="24"/>
          <w:sz w:val="36"/>
          <w:szCs w:val="36"/>
        </w:rPr>
        <w:t xml:space="preserve"> </w:t>
      </w:r>
      <w:r w:rsidR="0044365F" w:rsidRPr="0044365F">
        <w:rPr>
          <w:rFonts w:ascii="Times New Roman" w:hAnsi="Times New Roman" w:cs="Times New Roman"/>
          <w:sz w:val="24"/>
          <w:szCs w:val="24"/>
          <w:highlight w:val="yellow"/>
        </w:rPr>
        <w:t>n</w:t>
      </w:r>
      <w:r w:rsidR="00E62595" w:rsidRPr="0044365F">
        <w:rPr>
          <w:rFonts w:ascii="Times New Roman" w:hAnsi="Times New Roman" w:cs="Times New Roman"/>
          <w:sz w:val="24"/>
          <w:szCs w:val="24"/>
          <w:highlight w:val="yellow"/>
        </w:rPr>
        <w:t xml:space="preserve">o </w:t>
      </w:r>
      <w:r w:rsidR="0044365F" w:rsidRPr="0044365F">
        <w:rPr>
          <w:rFonts w:ascii="Times New Roman" w:hAnsi="Times New Roman" w:cs="Times New Roman"/>
          <w:sz w:val="24"/>
          <w:szCs w:val="24"/>
          <w:highlight w:val="yellow"/>
        </w:rPr>
        <w:t>valor</w:t>
      </w:r>
      <w:r w:rsidR="0044365F">
        <w:rPr>
          <w:rFonts w:ascii="Times New Roman" w:hAnsi="Times New Roman" w:cs="Times New Roman"/>
          <w:sz w:val="24"/>
          <w:szCs w:val="24"/>
        </w:rPr>
        <w:t xml:space="preserve"> </w:t>
      </w:r>
      <w:r w:rsidR="0044365F" w:rsidRPr="0044365F">
        <w:rPr>
          <w:rFonts w:ascii="Times New Roman" w:hAnsi="Times New Roman" w:cs="Times New Roman"/>
          <w:sz w:val="24"/>
          <w:szCs w:val="24"/>
          <w:highlight w:val="yellow"/>
        </w:rPr>
        <w:t>de, no mínimo,</w:t>
      </w:r>
      <w:r w:rsidR="0044365F">
        <w:rPr>
          <w:rFonts w:ascii="Times New Roman" w:hAnsi="Times New Roman" w:cs="Times New Roman"/>
          <w:sz w:val="24"/>
          <w:szCs w:val="24"/>
        </w:rPr>
        <w:t xml:space="preserve"> </w:t>
      </w:r>
      <w:r w:rsidR="00E62595" w:rsidRPr="00E62595">
        <w:rPr>
          <w:rFonts w:ascii="Times New Roman" w:hAnsi="Times New Roman" w:cs="Times New Roman"/>
          <w:sz w:val="24"/>
          <w:szCs w:val="24"/>
        </w:rPr>
        <w:t>R$ 2.000,00 cada</w:t>
      </w:r>
      <w:r w:rsidR="0044365F">
        <w:rPr>
          <w:rFonts w:ascii="Times New Roman" w:hAnsi="Times New Roman" w:cs="Times New Roman"/>
          <w:sz w:val="24"/>
          <w:szCs w:val="24"/>
        </w:rPr>
        <w:t xml:space="preserve">, </w:t>
      </w:r>
      <w:r w:rsidR="0044365F" w:rsidRPr="0044365F">
        <w:rPr>
          <w:rFonts w:ascii="Times New Roman" w:hAnsi="Times New Roman" w:cs="Times New Roman"/>
          <w:sz w:val="24"/>
          <w:szCs w:val="24"/>
          <w:highlight w:val="yellow"/>
        </w:rPr>
        <w:t>atualizad</w:t>
      </w:r>
      <w:r w:rsidR="00FF4E75">
        <w:rPr>
          <w:rFonts w:ascii="Times New Roman" w:hAnsi="Times New Roman" w:cs="Times New Roman"/>
          <w:sz w:val="24"/>
          <w:szCs w:val="24"/>
          <w:highlight w:val="yellow"/>
        </w:rPr>
        <w:t>o</w:t>
      </w:r>
      <w:r w:rsidR="0044365F" w:rsidRPr="0044365F">
        <w:rPr>
          <w:rFonts w:ascii="Times New Roman" w:hAnsi="Times New Roman" w:cs="Times New Roman"/>
          <w:sz w:val="24"/>
          <w:szCs w:val="24"/>
          <w:highlight w:val="yellow"/>
        </w:rPr>
        <w:t xml:space="preserve"> anualmente pelo </w:t>
      </w:r>
      <w:r w:rsidR="00FF4E75">
        <w:rPr>
          <w:rFonts w:ascii="Times New Roman" w:hAnsi="Times New Roman" w:cs="Times New Roman"/>
          <w:sz w:val="24"/>
          <w:szCs w:val="24"/>
          <w:highlight w:val="yellow"/>
        </w:rPr>
        <w:t xml:space="preserve">Índice Nacional de Preços ao Consumidor - </w:t>
      </w:r>
      <w:r w:rsidR="0044365F" w:rsidRPr="0044365F">
        <w:rPr>
          <w:rFonts w:ascii="Times New Roman" w:hAnsi="Times New Roman" w:cs="Times New Roman"/>
          <w:sz w:val="24"/>
          <w:szCs w:val="24"/>
          <w:highlight w:val="yellow"/>
        </w:rPr>
        <w:t>INPC</w:t>
      </w:r>
      <w:r w:rsidR="00E62595" w:rsidRPr="00E62595">
        <w:rPr>
          <w:rFonts w:ascii="Times New Roman" w:hAnsi="Times New Roman" w:cs="Times New Roman"/>
          <w:sz w:val="24"/>
          <w:szCs w:val="24"/>
        </w:rPr>
        <w:t xml:space="preserve">, independente da </w:t>
      </w:r>
      <w:r w:rsidR="00E62595" w:rsidRPr="00E62595">
        <w:rPr>
          <w:rFonts w:ascii="Times New Roman" w:hAnsi="Times New Roman" w:cs="Times New Roman"/>
          <w:i/>
          <w:iCs/>
          <w:sz w:val="24"/>
          <w:szCs w:val="24"/>
        </w:rPr>
        <w:t>causa mortis</w:t>
      </w:r>
      <w:r w:rsidR="00E62595" w:rsidRPr="00E62595">
        <w:rPr>
          <w:rFonts w:ascii="Times New Roman" w:hAnsi="Times New Roman" w:cs="Times New Roman"/>
          <w:sz w:val="24"/>
          <w:szCs w:val="24"/>
        </w:rPr>
        <w:t>, bem como</w:t>
      </w:r>
      <w:r w:rsidR="00C93B1D" w:rsidRPr="0028231A">
        <w:rPr>
          <w:rFonts w:ascii="Times New Roman" w:hAnsi="Times New Roman" w:cs="Times New Roman"/>
          <w:sz w:val="24"/>
          <w:szCs w:val="24"/>
        </w:rPr>
        <w:t xml:space="preserve"> descontos em redes de farmácias conveniadas</w:t>
      </w:r>
      <w:r w:rsidR="00460540">
        <w:rPr>
          <w:rFonts w:ascii="Times New Roman" w:hAnsi="Times New Roman" w:cs="Times New Roman"/>
          <w:sz w:val="24"/>
          <w:szCs w:val="24"/>
        </w:rPr>
        <w:t>;</w:t>
      </w:r>
    </w:p>
    <w:p w14:paraId="7CB33A5E" w14:textId="6DD8905A" w:rsidR="007836A6" w:rsidRDefault="001B6C27" w:rsidP="007836A6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01509" w:rsidRPr="007836A6">
        <w:rPr>
          <w:rFonts w:ascii="Times New Roman" w:hAnsi="Times New Roman" w:cs="Times New Roman"/>
          <w:sz w:val="24"/>
          <w:szCs w:val="24"/>
        </w:rPr>
        <w:t>utilização</w:t>
      </w:r>
      <w:r w:rsidR="007836A6" w:rsidRPr="007836A6">
        <w:rPr>
          <w:rFonts w:ascii="Times New Roman" w:hAnsi="Times New Roman" w:cs="Times New Roman"/>
          <w:sz w:val="24"/>
          <w:szCs w:val="24"/>
        </w:rPr>
        <w:t>,</w:t>
      </w:r>
      <w:r w:rsidR="00201509" w:rsidRPr="007836A6">
        <w:rPr>
          <w:rFonts w:ascii="Times New Roman" w:hAnsi="Times New Roman" w:cs="Times New Roman"/>
          <w:sz w:val="24"/>
          <w:szCs w:val="24"/>
        </w:rPr>
        <w:t xml:space="preserve"> </w:t>
      </w:r>
      <w:r w:rsidR="00A471E1" w:rsidRPr="007836A6">
        <w:rPr>
          <w:rFonts w:ascii="Times New Roman" w:hAnsi="Times New Roman" w:cs="Times New Roman"/>
          <w:sz w:val="24"/>
          <w:szCs w:val="24"/>
        </w:rPr>
        <w:t>em todos os casos</w:t>
      </w:r>
      <w:r w:rsidR="007836A6" w:rsidRPr="007836A6">
        <w:rPr>
          <w:rFonts w:ascii="Times New Roman" w:hAnsi="Times New Roman" w:cs="Times New Roman"/>
          <w:sz w:val="24"/>
          <w:szCs w:val="24"/>
        </w:rPr>
        <w:t>,</w:t>
      </w:r>
      <w:r w:rsidR="00A471E1" w:rsidRPr="007836A6">
        <w:rPr>
          <w:rFonts w:ascii="Times New Roman" w:hAnsi="Times New Roman" w:cs="Times New Roman"/>
          <w:sz w:val="24"/>
          <w:szCs w:val="24"/>
        </w:rPr>
        <w:t xml:space="preserve"> do Termo de Consentimento Esclarecido, nos moldes estabelecidos pelo INSS</w:t>
      </w:r>
      <w:r w:rsidR="007836A6" w:rsidRPr="007836A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FEF9A76" w14:textId="77777777" w:rsidR="007836A6" w:rsidRDefault="007836A6" w:rsidP="0028231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6A6">
        <w:rPr>
          <w:rFonts w:ascii="Times New Roman" w:hAnsi="Times New Roman" w:cs="Times New Roman"/>
          <w:sz w:val="24"/>
          <w:szCs w:val="24"/>
        </w:rPr>
        <w:t>o envio, no ato da contratação, de material informativo para melhor compreensão do produto</w:t>
      </w:r>
      <w:r w:rsidR="00A471E1" w:rsidRPr="007836A6">
        <w:rPr>
          <w:rFonts w:ascii="Times New Roman" w:hAnsi="Times New Roman" w:cs="Times New Roman"/>
          <w:sz w:val="24"/>
          <w:szCs w:val="24"/>
        </w:rPr>
        <w:t>;</w:t>
      </w:r>
    </w:p>
    <w:p w14:paraId="2BFA9635" w14:textId="74A3D169" w:rsidR="00893FB8" w:rsidRDefault="007836A6" w:rsidP="0028231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entrega do cartão</w:t>
      </w:r>
      <w:r w:rsidR="00893FB8" w:rsidRPr="007836A6">
        <w:rPr>
          <w:rFonts w:ascii="Times New Roman" w:hAnsi="Times New Roman" w:cs="Times New Roman"/>
          <w:sz w:val="24"/>
          <w:szCs w:val="24"/>
        </w:rPr>
        <w:t xml:space="preserve"> em meio físico para o beneficiá</w:t>
      </w:r>
      <w:r>
        <w:rPr>
          <w:rFonts w:ascii="Times New Roman" w:hAnsi="Times New Roman" w:cs="Times New Roman"/>
          <w:sz w:val="24"/>
          <w:szCs w:val="24"/>
        </w:rPr>
        <w:t>ri</w:t>
      </w:r>
      <w:r w:rsidR="00893FB8" w:rsidRPr="007836A6">
        <w:rPr>
          <w:rFonts w:ascii="Times New Roman" w:hAnsi="Times New Roman" w:cs="Times New Roman"/>
          <w:sz w:val="24"/>
          <w:szCs w:val="24"/>
        </w:rPr>
        <w:t>o</w:t>
      </w:r>
      <w:r w:rsidR="00D962F9">
        <w:rPr>
          <w:rFonts w:ascii="Times New Roman" w:hAnsi="Times New Roman" w:cs="Times New Roman"/>
          <w:sz w:val="24"/>
          <w:szCs w:val="24"/>
        </w:rPr>
        <w:t xml:space="preserve"> </w:t>
      </w:r>
      <w:r w:rsidR="00D962F9" w:rsidRPr="00D962F9">
        <w:rPr>
          <w:rFonts w:ascii="Times New Roman" w:hAnsi="Times New Roman" w:cs="Times New Roman"/>
          <w:color w:val="FF0000"/>
          <w:sz w:val="24"/>
          <w:szCs w:val="24"/>
        </w:rPr>
        <w:t>e das apólices de seguro de vida e do auxílio-funeral</w:t>
      </w:r>
      <w:r w:rsidR="00893FB8" w:rsidRPr="007836A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828DF72" w14:textId="40B86E78" w:rsidR="007836A6" w:rsidRDefault="007836A6" w:rsidP="0028231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envio da fatura </w:t>
      </w:r>
      <w:r w:rsidR="001B6C27">
        <w:rPr>
          <w:rFonts w:ascii="Times New Roman" w:hAnsi="Times New Roman" w:cs="Times New Roman"/>
          <w:sz w:val="24"/>
          <w:szCs w:val="24"/>
        </w:rPr>
        <w:t xml:space="preserve">em meio físico ou eletrônico, </w:t>
      </w:r>
      <w:r w:rsidR="000B655B">
        <w:rPr>
          <w:rFonts w:ascii="Times New Roman" w:hAnsi="Times New Roman" w:cs="Times New Roman"/>
          <w:sz w:val="24"/>
          <w:szCs w:val="24"/>
        </w:rPr>
        <w:t xml:space="preserve">respeitada a opção do beneficiário, </w:t>
      </w:r>
      <w:r>
        <w:rPr>
          <w:rFonts w:ascii="Times New Roman" w:hAnsi="Times New Roman" w:cs="Times New Roman"/>
          <w:sz w:val="24"/>
          <w:szCs w:val="24"/>
        </w:rPr>
        <w:t>com informações essenciais mínimas em destaque;</w:t>
      </w:r>
    </w:p>
    <w:p w14:paraId="75E19C50" w14:textId="1854FDA3" w:rsidR="00166309" w:rsidRDefault="00166309" w:rsidP="0028231A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limitação do prazo previsto para liquidação do saldo conforme praticado no empréstimo consignado;</w:t>
      </w:r>
    </w:p>
    <w:p w14:paraId="05FF40C2" w14:textId="4A4EF3D0" w:rsidR="00753E76" w:rsidRDefault="00166309" w:rsidP="00C93B1D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amortização mensal constante e de mesmo valor</w:t>
      </w:r>
      <w:r w:rsidR="001B6C27">
        <w:rPr>
          <w:rFonts w:ascii="Times New Roman" w:hAnsi="Times New Roman" w:cs="Times New Roman"/>
          <w:sz w:val="24"/>
          <w:szCs w:val="24"/>
        </w:rPr>
        <w:t>, na ausência de</w:t>
      </w:r>
      <w:r w:rsidR="00802D43">
        <w:rPr>
          <w:rFonts w:ascii="Times New Roman" w:hAnsi="Times New Roman" w:cs="Times New Roman"/>
          <w:sz w:val="24"/>
          <w:szCs w:val="24"/>
        </w:rPr>
        <w:t xml:space="preserve"> </w:t>
      </w:r>
      <w:r w:rsidR="001B6C27">
        <w:rPr>
          <w:rFonts w:ascii="Times New Roman" w:hAnsi="Times New Roman" w:cs="Times New Roman"/>
          <w:sz w:val="24"/>
          <w:szCs w:val="24"/>
        </w:rPr>
        <w:t>novas compras ou saque</w:t>
      </w:r>
      <w:r w:rsidR="00802D4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;</w:t>
      </w:r>
      <w:r w:rsidR="007D07C0">
        <w:rPr>
          <w:rFonts w:ascii="Times New Roman" w:hAnsi="Times New Roman" w:cs="Times New Roman"/>
          <w:sz w:val="24"/>
          <w:szCs w:val="24"/>
        </w:rPr>
        <w:t xml:space="preserve"> </w:t>
      </w:r>
      <w:r w:rsidR="007D07C0" w:rsidRPr="007D07C0">
        <w:rPr>
          <w:rFonts w:ascii="Times New Roman" w:hAnsi="Times New Roman" w:cs="Times New Roman"/>
          <w:sz w:val="24"/>
          <w:szCs w:val="24"/>
          <w:highlight w:val="yellow"/>
        </w:rPr>
        <w:t>e</w:t>
      </w:r>
    </w:p>
    <w:p w14:paraId="18C7A0B0" w14:textId="60077A08" w:rsidR="00EE1A75" w:rsidRPr="00885768" w:rsidRDefault="00885768" w:rsidP="00885768">
      <w:pPr>
        <w:pStyle w:val="PargrafodaLista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B778F" w:rsidRPr="00885768">
        <w:rPr>
          <w:rFonts w:ascii="Times New Roman" w:hAnsi="Times New Roman" w:cs="Times New Roman"/>
          <w:sz w:val="24"/>
          <w:szCs w:val="24"/>
        </w:rPr>
        <w:t xml:space="preserve"> contratação somente poderá ser efetivada na Unidade da Federação em que o beneficiário tem seu benefício mantido</w:t>
      </w:r>
      <w:r w:rsidR="007D07C0">
        <w:rPr>
          <w:rFonts w:ascii="Times New Roman" w:hAnsi="Times New Roman" w:cs="Times New Roman"/>
          <w:sz w:val="24"/>
          <w:szCs w:val="24"/>
        </w:rPr>
        <w:t>.</w:t>
      </w:r>
    </w:p>
    <w:p w14:paraId="6AEB15AE" w14:textId="77777777" w:rsidR="00A6191B" w:rsidRPr="00A6191B" w:rsidRDefault="00A6191B" w:rsidP="00A6191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91B">
        <w:rPr>
          <w:rFonts w:ascii="Times New Roman" w:hAnsi="Times New Roman" w:cs="Times New Roman"/>
          <w:color w:val="FF0000"/>
          <w:sz w:val="24"/>
          <w:szCs w:val="24"/>
        </w:rPr>
        <w:lastRenderedPageBreak/>
        <w:t>VI - as apólices do seguro de vida e do auxílio funeral terão validade por dois anos contados:</w:t>
      </w:r>
    </w:p>
    <w:p w14:paraId="57AB928B" w14:textId="3C893CA7" w:rsidR="00A6191B" w:rsidRPr="00A6191B" w:rsidRDefault="00A6191B" w:rsidP="00A6191B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91B">
        <w:rPr>
          <w:rFonts w:ascii="Times New Roman" w:hAnsi="Times New Roman" w:cs="Times New Roman"/>
          <w:color w:val="FF0000"/>
          <w:sz w:val="24"/>
          <w:szCs w:val="24"/>
        </w:rPr>
        <w:t xml:space="preserve">da contratação do cartão; </w:t>
      </w:r>
      <w:r w:rsidR="0044365F" w:rsidRPr="0044365F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ou</w:t>
      </w:r>
    </w:p>
    <w:p w14:paraId="6C21D2B5" w14:textId="395C3991" w:rsidR="00A6191B" w:rsidRPr="00A6191B" w:rsidRDefault="00A6191B" w:rsidP="00A6191B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91B">
        <w:rPr>
          <w:rFonts w:ascii="Times New Roman" w:hAnsi="Times New Roman" w:cs="Times New Roman"/>
          <w:color w:val="FF0000"/>
          <w:sz w:val="24"/>
          <w:szCs w:val="24"/>
        </w:rPr>
        <w:t xml:space="preserve">da utilização do cartão para compras ou saques; ou </w:t>
      </w:r>
    </w:p>
    <w:p w14:paraId="0B88BBB4" w14:textId="3DA0193D" w:rsidR="0065297C" w:rsidRPr="00A6191B" w:rsidRDefault="00A6191B" w:rsidP="00A6191B">
      <w:pPr>
        <w:pStyle w:val="PargrafodaList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91B">
        <w:rPr>
          <w:rFonts w:ascii="Times New Roman" w:hAnsi="Times New Roman" w:cs="Times New Roman"/>
          <w:color w:val="FF0000"/>
          <w:sz w:val="24"/>
          <w:szCs w:val="24"/>
        </w:rPr>
        <w:t>do último desconto em folha.</w:t>
      </w:r>
    </w:p>
    <w:p w14:paraId="41F50D14" w14:textId="77777777" w:rsidR="00A6191B" w:rsidRPr="00A6191B" w:rsidRDefault="00A6191B" w:rsidP="00A6191B">
      <w:pPr>
        <w:pStyle w:val="Pargrafoda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1977F" w14:textId="11A5989D" w:rsidR="00D50C2D" w:rsidRPr="001A37F3" w:rsidRDefault="008B59C8" w:rsidP="00D50C2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0C2D">
        <w:rPr>
          <w:rFonts w:ascii="Times New Roman" w:hAnsi="Times New Roman" w:cs="Times New Roman"/>
          <w:color w:val="FF0000"/>
          <w:sz w:val="24"/>
          <w:szCs w:val="24"/>
        </w:rPr>
        <w:t xml:space="preserve">VII </w:t>
      </w:r>
      <w:r w:rsidR="00D50C2D">
        <w:rPr>
          <w:rFonts w:ascii="Times New Roman" w:hAnsi="Times New Roman" w:cs="Times New Roman"/>
          <w:color w:val="FF0000"/>
          <w:sz w:val="24"/>
          <w:szCs w:val="24"/>
        </w:rPr>
        <w:t>-</w:t>
      </w:r>
      <w:r w:rsidRPr="00D50C2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50C2D">
        <w:rPr>
          <w:rFonts w:ascii="Times New Roman" w:hAnsi="Times New Roman" w:cs="Times New Roman"/>
          <w:color w:val="FF0000"/>
          <w:sz w:val="24"/>
          <w:szCs w:val="24"/>
        </w:rPr>
        <w:t>na apólice do seguro de vida deverão constar os beneficiários indicados pelo titular do cartão e, na falta desses, o benefício será pago aos herdeiros na forma d</w:t>
      </w:r>
      <w:r w:rsidR="00FF4E75">
        <w:rPr>
          <w:rFonts w:ascii="Times New Roman" w:hAnsi="Times New Roman" w:cs="Times New Roman"/>
          <w:color w:val="FF0000"/>
          <w:sz w:val="24"/>
          <w:szCs w:val="24"/>
        </w:rPr>
        <w:t>o</w:t>
      </w:r>
      <w:r w:rsidR="00D50C2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F4E75" w:rsidRPr="00FF4E75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Código</w:t>
      </w:r>
      <w:r w:rsidR="00D50C2D" w:rsidRPr="00FF4E75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Civil</w:t>
      </w:r>
      <w:r w:rsidR="00D50C2D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056FF8CB" w14:textId="281D968A" w:rsidR="0065297C" w:rsidRDefault="0065297C" w:rsidP="006529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BB0AC8F" w14:textId="1F3B0FC5" w:rsidR="00D50C2D" w:rsidRDefault="001A37F3" w:rsidP="00D50C2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V</w:t>
      </w:r>
      <w:r w:rsidR="00802D43">
        <w:rPr>
          <w:rFonts w:ascii="Times New Roman" w:hAnsi="Times New Roman" w:cs="Times New Roman"/>
          <w:color w:val="FF0000"/>
          <w:sz w:val="24"/>
          <w:szCs w:val="24"/>
        </w:rPr>
        <w:t xml:space="preserve">III - </w:t>
      </w:r>
      <w:r w:rsidR="00F31F1A" w:rsidRPr="00F31F1A">
        <w:rPr>
          <w:rFonts w:ascii="Times New Roman" w:hAnsi="Times New Roman" w:cs="Times New Roman"/>
          <w:color w:val="FF0000"/>
          <w:sz w:val="24"/>
          <w:szCs w:val="24"/>
        </w:rPr>
        <w:t xml:space="preserve">o seguro de vida será pago no prazo estabelecido pela regulamentação específica da </w:t>
      </w:r>
      <w:r w:rsidR="00F31F1A">
        <w:rPr>
          <w:rFonts w:ascii="Times New Roman" w:hAnsi="Times New Roman" w:cs="Times New Roman"/>
          <w:color w:val="FF0000"/>
          <w:sz w:val="24"/>
          <w:szCs w:val="24"/>
        </w:rPr>
        <w:t>Super</w:t>
      </w:r>
      <w:r w:rsidR="00521768">
        <w:rPr>
          <w:rFonts w:ascii="Times New Roman" w:hAnsi="Times New Roman" w:cs="Times New Roman"/>
          <w:color w:val="FF0000"/>
          <w:sz w:val="24"/>
          <w:szCs w:val="24"/>
        </w:rPr>
        <w:t xml:space="preserve">intendência de Seguros Privados - </w:t>
      </w:r>
      <w:r w:rsidR="00F31F1A" w:rsidRPr="00F31F1A">
        <w:rPr>
          <w:rFonts w:ascii="Times New Roman" w:hAnsi="Times New Roman" w:cs="Times New Roman"/>
          <w:color w:val="FF0000"/>
          <w:sz w:val="24"/>
          <w:szCs w:val="24"/>
        </w:rPr>
        <w:t>SUSEP</w:t>
      </w:r>
      <w:r w:rsidR="00D50C2D" w:rsidRPr="001A37F3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4773D506" w14:textId="77777777" w:rsidR="0065297C" w:rsidRDefault="0065297C" w:rsidP="00652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F7F55E" w14:textId="034265F5" w:rsidR="0065297C" w:rsidRPr="007D07C0" w:rsidRDefault="0065297C" w:rsidP="004233DA">
      <w:pPr>
        <w:spacing w:line="240" w:lineRule="auto"/>
        <w:jc w:val="both"/>
        <w:rPr>
          <w:ins w:id="1" w:author="Larissa Claudia Lopes de Araujo - SPREV" w:date="2022-04-12T11:25:00Z"/>
          <w:rFonts w:ascii="Times New Roman" w:hAnsi="Times New Roman" w:cs="Times New Roman"/>
          <w:strike/>
          <w:color w:val="FF0000"/>
          <w:sz w:val="24"/>
          <w:szCs w:val="24"/>
        </w:rPr>
      </w:pPr>
      <w:r w:rsidRPr="007D07C0">
        <w:rPr>
          <w:rFonts w:ascii="Times New Roman" w:hAnsi="Times New Roman" w:cs="Times New Roman"/>
          <w:strike/>
          <w:color w:val="FF0000"/>
          <w:sz w:val="24"/>
          <w:szCs w:val="24"/>
        </w:rPr>
        <w:t>I</w:t>
      </w:r>
      <w:r w:rsidR="004233DA" w:rsidRPr="007D07C0">
        <w:rPr>
          <w:rFonts w:ascii="Times New Roman" w:hAnsi="Times New Roman" w:cs="Times New Roman"/>
          <w:strike/>
          <w:color w:val="FF0000"/>
          <w:sz w:val="24"/>
          <w:szCs w:val="24"/>
        </w:rPr>
        <w:t>X</w:t>
      </w:r>
      <w:r w:rsidRPr="007D07C0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- </w:t>
      </w:r>
      <w:r w:rsidR="003C21A8" w:rsidRPr="007D07C0">
        <w:rPr>
          <w:rFonts w:ascii="Times New Roman" w:hAnsi="Times New Roman" w:cs="Times New Roman"/>
          <w:strike/>
          <w:color w:val="FF0000"/>
          <w:sz w:val="24"/>
          <w:szCs w:val="24"/>
        </w:rPr>
        <w:t>o</w:t>
      </w:r>
      <w:r w:rsidR="00CB778F" w:rsidRPr="007D07C0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auxílio funeral poderá ser prestado em forma de serviço</w:t>
      </w:r>
      <w:ins w:id="2" w:author="Larissa Claudia Lopes de Araujo - SPREV" w:date="2022-04-12T11:05:00Z">
        <w:r w:rsidR="00A90F31" w:rsidRPr="007D07C0">
          <w:rPr>
            <w:rFonts w:ascii="Times New Roman" w:hAnsi="Times New Roman" w:cs="Times New Roman"/>
            <w:strike/>
            <w:color w:val="FF0000"/>
            <w:sz w:val="24"/>
            <w:szCs w:val="24"/>
            <w:highlight w:val="yellow"/>
          </w:rPr>
          <w:t xml:space="preserve">, </w:t>
        </w:r>
      </w:ins>
      <w:ins w:id="3" w:author="Larissa Claudia Lopes de Araujo - SPREV" w:date="2022-04-12T11:11:00Z">
        <w:r w:rsidR="00A90F31" w:rsidRPr="007D07C0">
          <w:rPr>
            <w:rFonts w:ascii="Times New Roman" w:hAnsi="Times New Roman" w:cs="Times New Roman"/>
            <w:strike/>
            <w:color w:val="FF0000"/>
            <w:sz w:val="24"/>
            <w:szCs w:val="24"/>
            <w:highlight w:val="yellow"/>
          </w:rPr>
          <w:t>que será discriminado pela Instituição Financeira perante o INSS e devidamente informado ao beneficiári</w:t>
        </w:r>
      </w:ins>
      <w:ins w:id="4" w:author="Larissa Claudia Lopes de Araujo - SPREV" w:date="2022-04-12T11:24:00Z">
        <w:r w:rsidR="0044365F" w:rsidRPr="007D07C0">
          <w:rPr>
            <w:rFonts w:ascii="Times New Roman" w:hAnsi="Times New Roman" w:cs="Times New Roman"/>
            <w:strike/>
            <w:color w:val="FF0000"/>
            <w:sz w:val="24"/>
            <w:szCs w:val="24"/>
            <w:highlight w:val="yellow"/>
          </w:rPr>
          <w:t>o</w:t>
        </w:r>
      </w:ins>
      <w:r w:rsidR="00CB778F" w:rsidRPr="007D07C0">
        <w:rPr>
          <w:rFonts w:ascii="Times New Roman" w:hAnsi="Times New Roman" w:cs="Times New Roman"/>
          <w:strike/>
          <w:color w:val="FF0000"/>
          <w:sz w:val="24"/>
          <w:szCs w:val="24"/>
        </w:rPr>
        <w:t xml:space="preserve"> ou em pecúnia </w:t>
      </w:r>
      <w:r w:rsidR="00CB778F" w:rsidRPr="007D07C0">
        <w:rPr>
          <w:rFonts w:ascii="Times New Roman" w:hAnsi="Times New Roman" w:cs="Times New Roman"/>
          <w:strike/>
          <w:color w:val="FF0000"/>
          <w:sz w:val="24"/>
          <w:szCs w:val="24"/>
          <w:highlight w:val="green"/>
        </w:rPr>
        <w:t>nas localidades onde o serviço não seja oferecido</w:t>
      </w:r>
      <w:r w:rsidR="00CB778F" w:rsidRPr="007D07C0">
        <w:rPr>
          <w:rFonts w:ascii="Times New Roman" w:hAnsi="Times New Roman" w:cs="Times New Roman"/>
          <w:strike/>
          <w:color w:val="FF0000"/>
          <w:sz w:val="24"/>
          <w:szCs w:val="24"/>
        </w:rPr>
        <w:t>, devendo neste último caso ser quitado em até cinco dias úteis, a contar do pedido</w:t>
      </w:r>
      <w:r w:rsidR="00D50C2D" w:rsidRPr="007D07C0">
        <w:rPr>
          <w:rFonts w:ascii="Times New Roman" w:hAnsi="Times New Roman" w:cs="Times New Roman"/>
          <w:strike/>
          <w:color w:val="FF0000"/>
          <w:sz w:val="24"/>
          <w:szCs w:val="24"/>
        </w:rPr>
        <w:t>;</w:t>
      </w:r>
    </w:p>
    <w:p w14:paraId="254E1497" w14:textId="584B1F2B" w:rsidR="0044365F" w:rsidRPr="007D07C0" w:rsidRDefault="0044365F" w:rsidP="004233DA">
      <w:pPr>
        <w:spacing w:line="240" w:lineRule="auto"/>
        <w:jc w:val="both"/>
        <w:rPr>
          <w:rFonts w:ascii="Times New Roman" w:hAnsi="Times New Roman" w:cs="Times New Roman"/>
          <w:strike/>
          <w:color w:val="FF0000"/>
          <w:sz w:val="24"/>
          <w:szCs w:val="24"/>
          <w:shd w:val="clear" w:color="auto" w:fill="FFFF00"/>
        </w:rPr>
      </w:pPr>
      <w:r w:rsidRPr="007D07C0">
        <w:rPr>
          <w:rFonts w:ascii="Times New Roman" w:hAnsi="Times New Roman" w:cs="Times New Roman"/>
          <w:strike/>
          <w:color w:val="FF0000"/>
          <w:sz w:val="24"/>
          <w:szCs w:val="24"/>
          <w:shd w:val="clear" w:color="auto" w:fill="FFFF00"/>
        </w:rPr>
        <w:t>IX - o auxílio funeral será pago preferencialmente em pecúnia ou poderá ser prestado em forma de serviço, que será discriminado previamente pela Instituição Financeira perante o INSS e devidamente informado ao beneficiário, devendo na primeira hipótese ser quitado em até cinco dias úteis, a contar do pedido;</w:t>
      </w:r>
    </w:p>
    <w:p w14:paraId="3FCBD750" w14:textId="4E67F721" w:rsidR="000972C9" w:rsidRPr="007D07C0" w:rsidRDefault="000972C9" w:rsidP="007D0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7C0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IX - o auxílio funeral será pago preferencialmente em pecúnia</w:t>
      </w:r>
      <w:r w:rsidRPr="007D07C0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,</w:t>
      </w:r>
      <w:r w:rsidRPr="007D07C0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em até cinco dias úteis a contar do pedido, ou na forma de serviço, que será discriminado previamente pela Instituição Financeira perante o INSS e devidamente informado ao beneficiário</w:t>
      </w:r>
      <w:r w:rsidR="007D07C0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46EB9C97" w14:textId="77777777" w:rsidR="0065297C" w:rsidRPr="0065297C" w:rsidRDefault="0065297C" w:rsidP="00652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F6D872" w14:textId="4275D01E" w:rsidR="000E2757" w:rsidRPr="0028231A" w:rsidRDefault="0065297C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 - </w:t>
      </w:r>
      <w:r w:rsidR="00F61F1E">
        <w:rPr>
          <w:rFonts w:ascii="Times New Roman" w:hAnsi="Times New Roman" w:cs="Times New Roman"/>
          <w:sz w:val="24"/>
          <w:szCs w:val="24"/>
        </w:rPr>
        <w:t>o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28231A" w:rsidRPr="0028231A">
        <w:rPr>
          <w:rFonts w:ascii="Times New Roman" w:hAnsi="Times New Roman" w:cs="Times New Roman"/>
          <w:sz w:val="24"/>
          <w:szCs w:val="24"/>
        </w:rPr>
        <w:t>s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egurado poderá optar </w:t>
      </w:r>
      <w:r w:rsidR="00400DDD">
        <w:rPr>
          <w:rFonts w:ascii="Times New Roman" w:hAnsi="Times New Roman" w:cs="Times New Roman"/>
          <w:sz w:val="24"/>
          <w:szCs w:val="24"/>
        </w:rPr>
        <w:t>por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 utilizar os 5% de </w:t>
      </w:r>
      <w:r w:rsidR="002E67B1" w:rsidRPr="002E67B1">
        <w:rPr>
          <w:rFonts w:ascii="Times New Roman" w:hAnsi="Times New Roman" w:cs="Times New Roman"/>
          <w:sz w:val="24"/>
          <w:szCs w:val="24"/>
        </w:rPr>
        <w:t>RMC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 n</w:t>
      </w:r>
      <w:r w:rsidR="002F0E9A">
        <w:rPr>
          <w:rFonts w:ascii="Times New Roman" w:hAnsi="Times New Roman" w:cs="Times New Roman"/>
          <w:sz w:val="24"/>
          <w:szCs w:val="24"/>
        </w:rPr>
        <w:t>o cartão consignado de benefício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 ou no </w:t>
      </w:r>
      <w:r w:rsidR="002F0E9A">
        <w:rPr>
          <w:rFonts w:ascii="Times New Roman" w:hAnsi="Times New Roman" w:cs="Times New Roman"/>
          <w:sz w:val="24"/>
          <w:szCs w:val="24"/>
        </w:rPr>
        <w:t>c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artão de </w:t>
      </w:r>
      <w:r w:rsidR="002F0E9A">
        <w:rPr>
          <w:rFonts w:ascii="Times New Roman" w:hAnsi="Times New Roman" w:cs="Times New Roman"/>
          <w:sz w:val="24"/>
          <w:szCs w:val="24"/>
        </w:rPr>
        <w:t>c</w:t>
      </w:r>
      <w:r w:rsidR="000E2757" w:rsidRPr="0028231A">
        <w:rPr>
          <w:rFonts w:ascii="Times New Roman" w:hAnsi="Times New Roman" w:cs="Times New Roman"/>
          <w:sz w:val="24"/>
          <w:szCs w:val="24"/>
        </w:rPr>
        <w:t xml:space="preserve">rédito </w:t>
      </w:r>
      <w:r w:rsidR="002F0E9A">
        <w:rPr>
          <w:rFonts w:ascii="Times New Roman" w:hAnsi="Times New Roman" w:cs="Times New Roman"/>
          <w:sz w:val="24"/>
          <w:szCs w:val="24"/>
        </w:rPr>
        <w:t>c</w:t>
      </w:r>
      <w:r w:rsidR="000E2757" w:rsidRPr="0028231A">
        <w:rPr>
          <w:rFonts w:ascii="Times New Roman" w:hAnsi="Times New Roman" w:cs="Times New Roman"/>
          <w:sz w:val="24"/>
          <w:szCs w:val="24"/>
        </w:rPr>
        <w:t>onsignado</w:t>
      </w:r>
      <w:r w:rsidR="002F0E9A">
        <w:rPr>
          <w:rFonts w:ascii="Times New Roman" w:hAnsi="Times New Roman" w:cs="Times New Roman"/>
          <w:sz w:val="24"/>
          <w:szCs w:val="24"/>
        </w:rPr>
        <w:t>;</w:t>
      </w:r>
    </w:p>
    <w:p w14:paraId="0B2218A6" w14:textId="36183EAB" w:rsidR="000E2757" w:rsidRPr="0028231A" w:rsidRDefault="000E2757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C7D15" w14:textId="0DCB2C4B" w:rsidR="00400DDD" w:rsidRPr="0028231A" w:rsidRDefault="004233DA" w:rsidP="00400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6926DE" w:rsidRPr="0028231A">
        <w:rPr>
          <w:rFonts w:ascii="Times New Roman" w:hAnsi="Times New Roman" w:cs="Times New Roman"/>
          <w:sz w:val="24"/>
          <w:szCs w:val="24"/>
        </w:rPr>
        <w:t>I</w:t>
      </w:r>
      <w:r w:rsidR="00637225" w:rsidRPr="0028231A">
        <w:rPr>
          <w:rFonts w:ascii="Times New Roman" w:hAnsi="Times New Roman" w:cs="Times New Roman"/>
          <w:sz w:val="24"/>
          <w:szCs w:val="24"/>
        </w:rPr>
        <w:t xml:space="preserve"> - </w:t>
      </w:r>
      <w:r w:rsidR="00400DDD">
        <w:rPr>
          <w:rFonts w:ascii="Times New Roman" w:hAnsi="Times New Roman" w:cs="Times New Roman"/>
          <w:sz w:val="24"/>
          <w:szCs w:val="24"/>
        </w:rPr>
        <w:t xml:space="preserve">o limite disponível para saque é de até 70% </w:t>
      </w:r>
      <w:r w:rsidR="00400DDD" w:rsidRPr="001A37F3">
        <w:rPr>
          <w:rFonts w:ascii="Times New Roman" w:hAnsi="Times New Roman" w:cs="Times New Roman"/>
          <w:color w:val="FF0000"/>
          <w:sz w:val="24"/>
          <w:szCs w:val="24"/>
        </w:rPr>
        <w:t>d</w:t>
      </w:r>
      <w:r w:rsidR="008B59C8" w:rsidRPr="001A37F3">
        <w:rPr>
          <w:rFonts w:ascii="Times New Roman" w:hAnsi="Times New Roman" w:cs="Times New Roman"/>
          <w:color w:val="FF0000"/>
          <w:sz w:val="24"/>
          <w:szCs w:val="24"/>
        </w:rPr>
        <w:t>o limite do cartão</w:t>
      </w:r>
      <w:r w:rsidR="00C93B1D">
        <w:rPr>
          <w:rFonts w:ascii="Times New Roman" w:hAnsi="Times New Roman" w:cs="Times New Roman"/>
          <w:sz w:val="24"/>
          <w:szCs w:val="24"/>
        </w:rPr>
        <w:t>, vedada a formalização d</w:t>
      </w:r>
      <w:r w:rsidR="003F7513">
        <w:rPr>
          <w:rFonts w:ascii="Times New Roman" w:hAnsi="Times New Roman" w:cs="Times New Roman"/>
          <w:sz w:val="24"/>
          <w:szCs w:val="24"/>
        </w:rPr>
        <w:t>o</w:t>
      </w:r>
      <w:r w:rsidR="00C93B1D">
        <w:rPr>
          <w:rFonts w:ascii="Times New Roman" w:hAnsi="Times New Roman" w:cs="Times New Roman"/>
          <w:sz w:val="24"/>
          <w:szCs w:val="24"/>
        </w:rPr>
        <w:t xml:space="preserve"> contrat</w:t>
      </w:r>
      <w:r w:rsidR="003F7513">
        <w:rPr>
          <w:rFonts w:ascii="Times New Roman" w:hAnsi="Times New Roman" w:cs="Times New Roman"/>
          <w:sz w:val="24"/>
          <w:szCs w:val="24"/>
        </w:rPr>
        <w:t>o</w:t>
      </w:r>
      <w:r w:rsidR="00C93B1D">
        <w:rPr>
          <w:rFonts w:ascii="Times New Roman" w:hAnsi="Times New Roman" w:cs="Times New Roman"/>
          <w:sz w:val="24"/>
          <w:szCs w:val="24"/>
        </w:rPr>
        <w:t xml:space="preserve"> por telefone</w:t>
      </w:r>
      <w:r w:rsidR="00FF7BA7" w:rsidRPr="00FF7BA7">
        <w:rPr>
          <w:rFonts w:ascii="Times New Roman" w:hAnsi="Times New Roman" w:cs="Times New Roman"/>
          <w:sz w:val="24"/>
          <w:szCs w:val="24"/>
        </w:rPr>
        <w:t>;</w:t>
      </w:r>
    </w:p>
    <w:p w14:paraId="65B91F8C" w14:textId="77777777" w:rsidR="00400DDD" w:rsidRDefault="00400DDD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0D7CD" w14:textId="7988EE30" w:rsidR="00637225" w:rsidRDefault="00400DDD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4233DA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3A58">
        <w:rPr>
          <w:rFonts w:ascii="Times New Roman" w:hAnsi="Times New Roman" w:cs="Times New Roman"/>
          <w:sz w:val="24"/>
          <w:szCs w:val="24"/>
        </w:rPr>
        <w:t>-</w:t>
      </w:r>
      <w:r w:rsidR="00637225" w:rsidRPr="0028231A">
        <w:rPr>
          <w:rFonts w:ascii="Times New Roman" w:hAnsi="Times New Roman" w:cs="Times New Roman"/>
          <w:sz w:val="24"/>
          <w:szCs w:val="24"/>
        </w:rPr>
        <w:t xml:space="preserve"> </w:t>
      </w:r>
      <w:r w:rsidR="001A37F3">
        <w:rPr>
          <w:rFonts w:ascii="Times New Roman" w:hAnsi="Times New Roman" w:cs="Times New Roman"/>
          <w:sz w:val="24"/>
          <w:szCs w:val="24"/>
        </w:rPr>
        <w:t xml:space="preserve">o </w:t>
      </w:r>
      <w:r w:rsidR="00637225" w:rsidRPr="0028231A">
        <w:rPr>
          <w:rFonts w:ascii="Times New Roman" w:hAnsi="Times New Roman" w:cs="Times New Roman"/>
          <w:sz w:val="24"/>
          <w:szCs w:val="24"/>
        </w:rPr>
        <w:t>desconto não poderá exceder o limite de 5% do valor da renda mensal do benefício</w:t>
      </w:r>
      <w:r w:rsidR="007D07C0" w:rsidRPr="007D07C0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208D54BA" w14:textId="77777777" w:rsidR="00F61F1E" w:rsidRDefault="00F61F1E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A70309" w14:textId="0DF8F19C" w:rsidR="009F42A6" w:rsidRDefault="008F10C4" w:rsidP="0028231A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4º </w:t>
      </w:r>
      <w:r w:rsidR="009F42A6" w:rsidRPr="0028231A">
        <w:rPr>
          <w:rFonts w:ascii="Times New Roman" w:hAnsi="Times New Roman" w:cs="Times New Roman"/>
          <w:sz w:val="24"/>
          <w:szCs w:val="24"/>
        </w:rPr>
        <w:t xml:space="preserve">Observadas as diretrizes estabelecidas por esta Resolução, a regulamentação </w:t>
      </w:r>
      <w:r w:rsidR="001C24BD" w:rsidRPr="0028231A">
        <w:rPr>
          <w:rFonts w:ascii="Times New Roman" w:hAnsi="Times New Roman" w:cs="Times New Roman"/>
          <w:sz w:val="24"/>
          <w:szCs w:val="24"/>
        </w:rPr>
        <w:t xml:space="preserve">do </w:t>
      </w:r>
      <w:r w:rsidR="009F42A6" w:rsidRPr="0028231A">
        <w:rPr>
          <w:rFonts w:ascii="Times New Roman" w:hAnsi="Times New Roman" w:cs="Times New Roman"/>
          <w:sz w:val="24"/>
          <w:szCs w:val="24"/>
        </w:rPr>
        <w:t>cartão consignado de benefício deverá observar subsidiariamente a regulamentação das operações com cartão de crédito, previstas na Instrução Normativa INSS/PRES nº 28, de 16 de maio de 2008</w:t>
      </w:r>
      <w:r>
        <w:rPr>
          <w:rFonts w:ascii="Times New Roman" w:hAnsi="Times New Roman" w:cs="Times New Roman"/>
          <w:sz w:val="24"/>
          <w:szCs w:val="24"/>
        </w:rPr>
        <w:t xml:space="preserve">, inclusive no que se refere </w:t>
      </w:r>
      <w:r w:rsidR="001B6C27">
        <w:rPr>
          <w:rFonts w:ascii="Times New Roman" w:hAnsi="Times New Roman" w:cs="Times New Roman"/>
          <w:sz w:val="24"/>
          <w:szCs w:val="24"/>
        </w:rPr>
        <w:t xml:space="preserve">ao prazo e </w:t>
      </w:r>
      <w:r>
        <w:rPr>
          <w:rFonts w:ascii="Times New Roman" w:hAnsi="Times New Roman" w:cs="Times New Roman"/>
          <w:sz w:val="24"/>
          <w:szCs w:val="24"/>
        </w:rPr>
        <w:t>à taxa de juros</w:t>
      </w:r>
      <w:r w:rsidR="009F42A6" w:rsidRPr="0028231A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DC28283" w14:textId="5A15C204" w:rsidR="007F1896" w:rsidRDefault="007F1896" w:rsidP="0028231A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FC0F8FC" w14:textId="2259B83B" w:rsidR="007F1896" w:rsidRPr="00010DCA" w:rsidRDefault="007F1896" w:rsidP="0028231A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Art. 5º </w:t>
      </w:r>
      <w:r w:rsidR="00284878" w:rsidRPr="00010DCA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>plica</w:t>
      </w:r>
      <w:r w:rsidR="00284878" w:rsidRPr="00010DCA">
        <w:rPr>
          <w:rFonts w:ascii="Times New Roman" w:hAnsi="Times New Roman" w:cs="Times New Roman"/>
          <w:color w:val="FF0000"/>
          <w:sz w:val="24"/>
          <w:szCs w:val="24"/>
        </w:rPr>
        <w:t>-se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 também </w:t>
      </w:r>
      <w:r w:rsidR="00D32119" w:rsidRPr="00010DCA">
        <w:rPr>
          <w:rFonts w:ascii="Times New Roman" w:hAnsi="Times New Roman" w:cs="Times New Roman"/>
          <w:color w:val="FF0000"/>
          <w:sz w:val="24"/>
          <w:szCs w:val="24"/>
        </w:rPr>
        <w:t>às operações com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 cartão de crédito o previsto nos incisos II, III, IV, XI e XII, do </w:t>
      </w:r>
      <w:r w:rsidR="00284878" w:rsidRPr="00010DCA">
        <w:rPr>
          <w:rFonts w:ascii="Times New Roman" w:hAnsi="Times New Roman" w:cs="Times New Roman"/>
          <w:color w:val="FF0000"/>
          <w:sz w:val="24"/>
          <w:szCs w:val="24"/>
        </w:rPr>
        <w:t>art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. 3°, </w:t>
      </w:r>
      <w:r w:rsidR="005D04DF" w:rsidRPr="00010DCA">
        <w:rPr>
          <w:rFonts w:ascii="Times New Roman" w:hAnsi="Times New Roman" w:cs="Times New Roman"/>
          <w:color w:val="FF0000"/>
          <w:sz w:val="24"/>
          <w:szCs w:val="24"/>
        </w:rPr>
        <w:t>e n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>as alíneas b, c, e, f, g e h do inciso V</w:t>
      </w:r>
      <w:r w:rsidR="001D4E37"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 do mesmo artigo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, além da </w:t>
      </w:r>
      <w:r w:rsidR="005D04DF"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obrigatoriedade de 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entrega do cartão </w:t>
      </w:r>
      <w:r w:rsidR="005D04DF" w:rsidRPr="00010DCA">
        <w:rPr>
          <w:rFonts w:ascii="Times New Roman" w:hAnsi="Times New Roman" w:cs="Times New Roman"/>
          <w:color w:val="FF0000"/>
          <w:sz w:val="24"/>
          <w:szCs w:val="24"/>
        </w:rPr>
        <w:t xml:space="preserve">em meio </w:t>
      </w:r>
      <w:r w:rsidRPr="00010DCA">
        <w:rPr>
          <w:rFonts w:ascii="Times New Roman" w:hAnsi="Times New Roman" w:cs="Times New Roman"/>
          <w:color w:val="FF0000"/>
          <w:sz w:val="24"/>
          <w:szCs w:val="24"/>
        </w:rPr>
        <w:t>físico</w:t>
      </w:r>
      <w:r w:rsidR="005D04DF" w:rsidRPr="00010DC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A37C6F1" w14:textId="77777777" w:rsidR="009F42A6" w:rsidRPr="0028231A" w:rsidRDefault="009F42A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3E21F" w14:textId="66FD6FA5" w:rsidR="00BB3B30" w:rsidRPr="0028231A" w:rsidRDefault="009F42A6" w:rsidP="00282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31A">
        <w:rPr>
          <w:rFonts w:ascii="Times New Roman" w:hAnsi="Times New Roman" w:cs="Times New Roman"/>
          <w:sz w:val="24"/>
          <w:szCs w:val="24"/>
        </w:rPr>
        <w:t xml:space="preserve">Art. </w:t>
      </w:r>
      <w:r w:rsidR="007F1896">
        <w:rPr>
          <w:rFonts w:ascii="Times New Roman" w:hAnsi="Times New Roman" w:cs="Times New Roman"/>
          <w:sz w:val="24"/>
          <w:szCs w:val="24"/>
        </w:rPr>
        <w:t>6</w:t>
      </w:r>
      <w:r w:rsidRPr="0028231A">
        <w:rPr>
          <w:rFonts w:ascii="Times New Roman" w:hAnsi="Times New Roman" w:cs="Times New Roman"/>
          <w:sz w:val="24"/>
          <w:szCs w:val="24"/>
        </w:rPr>
        <w:t xml:space="preserve">º </w:t>
      </w:r>
      <w:r w:rsidR="0068246E" w:rsidRPr="0028231A">
        <w:rPr>
          <w:rFonts w:ascii="Times New Roman" w:hAnsi="Times New Roman" w:cs="Times New Roman"/>
          <w:sz w:val="24"/>
          <w:szCs w:val="24"/>
        </w:rPr>
        <w:t>Esta Resolução entra em vigor na data de sua publicação.</w:t>
      </w:r>
    </w:p>
    <w:sectPr w:rsidR="00BB3B30" w:rsidRPr="0028231A" w:rsidSect="00557B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2AF11" w14:textId="77777777" w:rsidR="009C1544" w:rsidRDefault="009C1544" w:rsidP="00C07E0D">
      <w:pPr>
        <w:spacing w:after="0" w:line="240" w:lineRule="auto"/>
      </w:pPr>
      <w:r>
        <w:separator/>
      </w:r>
    </w:p>
  </w:endnote>
  <w:endnote w:type="continuationSeparator" w:id="0">
    <w:p w14:paraId="4CE74F50" w14:textId="77777777" w:rsidR="009C1544" w:rsidRDefault="009C1544" w:rsidP="00C0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wline Medium">
    <w:altName w:val="Rawli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FE638" w14:textId="77777777" w:rsidR="00C07E0D" w:rsidRDefault="00C07E0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4CF3F" w14:textId="0815EFF1" w:rsidR="00C07E0D" w:rsidRDefault="00C07E0D">
    <w:pPr>
      <w:pStyle w:val="Rodap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CA2A41A" wp14:editId="439310E8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44334b908c40d350a6bb3cb6" descr="{&quot;HashCode&quot;:74973600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1BE0C8" w14:textId="2EA42ED5" w:rsidR="00C07E0D" w:rsidRPr="00C07E0D" w:rsidRDefault="00C07E0D" w:rsidP="00C07E0D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07E0D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[INTERNO]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A2A41A" id="_x0000_t202" coordsize="21600,21600" o:spt="202" path="m,l,21600r21600,l21600,xe">
              <v:stroke joinstyle="miter"/>
              <v:path gradientshapeok="t" o:connecttype="rect"/>
            </v:shapetype>
            <v:shape id="MSIPCM44334b908c40d350a6bb3cb6" o:spid="_x0000_s1026" type="#_x0000_t202" alt="{&quot;HashCode&quot;:749736006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" o:allowincell="f" filled="f" stroked="f" strokeweight=".5pt">
              <v:textbox inset=",0,,0">
                <w:txbxContent>
                  <w:p w14:paraId="541BE0C8" w14:textId="2EA42ED5" w:rsidR="00C07E0D" w:rsidRPr="00C07E0D" w:rsidRDefault="00C07E0D" w:rsidP="00C07E0D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07E0D">
                      <w:rPr>
                        <w:rFonts w:ascii="Calibri" w:hAnsi="Calibri" w:cs="Calibri"/>
                        <w:color w:val="000000"/>
                        <w:sz w:val="20"/>
                      </w:rPr>
                      <w:t>[INTERNO]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C69C" w14:textId="77777777" w:rsidR="00C07E0D" w:rsidRDefault="00C07E0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4C801" w14:textId="77777777" w:rsidR="009C1544" w:rsidRDefault="009C1544" w:rsidP="00C07E0D">
      <w:pPr>
        <w:spacing w:after="0" w:line="240" w:lineRule="auto"/>
      </w:pPr>
      <w:r>
        <w:separator/>
      </w:r>
    </w:p>
  </w:footnote>
  <w:footnote w:type="continuationSeparator" w:id="0">
    <w:p w14:paraId="366CB0EC" w14:textId="77777777" w:rsidR="009C1544" w:rsidRDefault="009C1544" w:rsidP="00C0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F0528" w14:textId="77777777" w:rsidR="00C07E0D" w:rsidRDefault="00C07E0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5C6B" w14:textId="77777777" w:rsidR="00C07E0D" w:rsidRDefault="00C07E0D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3C" w14:textId="77777777" w:rsidR="00C07E0D" w:rsidRDefault="00C07E0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5501F"/>
    <w:multiLevelType w:val="hybridMultilevel"/>
    <w:tmpl w:val="EEC0C8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525"/>
    <w:multiLevelType w:val="hybridMultilevel"/>
    <w:tmpl w:val="2C2889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132C2"/>
    <w:multiLevelType w:val="hybridMultilevel"/>
    <w:tmpl w:val="E2E61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2CE6"/>
    <w:multiLevelType w:val="hybridMultilevel"/>
    <w:tmpl w:val="2EB6414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B6B86"/>
    <w:multiLevelType w:val="hybridMultilevel"/>
    <w:tmpl w:val="6BF048FC"/>
    <w:lvl w:ilvl="0" w:tplc="04160017">
      <w:start w:val="1"/>
      <w:numFmt w:val="lowerLetter"/>
      <w:lvlText w:val="%1)"/>
      <w:lvlJc w:val="left"/>
      <w:pPr>
        <w:ind w:left="776" w:hanging="360"/>
      </w:pPr>
    </w:lvl>
    <w:lvl w:ilvl="1" w:tplc="04160019" w:tentative="1">
      <w:start w:val="1"/>
      <w:numFmt w:val="lowerLetter"/>
      <w:lvlText w:val="%2."/>
      <w:lvlJc w:val="left"/>
      <w:pPr>
        <w:ind w:left="1496" w:hanging="360"/>
      </w:pPr>
    </w:lvl>
    <w:lvl w:ilvl="2" w:tplc="0416001B" w:tentative="1">
      <w:start w:val="1"/>
      <w:numFmt w:val="lowerRoman"/>
      <w:lvlText w:val="%3."/>
      <w:lvlJc w:val="right"/>
      <w:pPr>
        <w:ind w:left="2216" w:hanging="180"/>
      </w:pPr>
    </w:lvl>
    <w:lvl w:ilvl="3" w:tplc="0416000F" w:tentative="1">
      <w:start w:val="1"/>
      <w:numFmt w:val="decimal"/>
      <w:lvlText w:val="%4."/>
      <w:lvlJc w:val="left"/>
      <w:pPr>
        <w:ind w:left="2936" w:hanging="360"/>
      </w:pPr>
    </w:lvl>
    <w:lvl w:ilvl="4" w:tplc="04160019" w:tentative="1">
      <w:start w:val="1"/>
      <w:numFmt w:val="lowerLetter"/>
      <w:lvlText w:val="%5."/>
      <w:lvlJc w:val="left"/>
      <w:pPr>
        <w:ind w:left="3656" w:hanging="360"/>
      </w:pPr>
    </w:lvl>
    <w:lvl w:ilvl="5" w:tplc="0416001B" w:tentative="1">
      <w:start w:val="1"/>
      <w:numFmt w:val="lowerRoman"/>
      <w:lvlText w:val="%6."/>
      <w:lvlJc w:val="right"/>
      <w:pPr>
        <w:ind w:left="4376" w:hanging="180"/>
      </w:pPr>
    </w:lvl>
    <w:lvl w:ilvl="6" w:tplc="0416000F" w:tentative="1">
      <w:start w:val="1"/>
      <w:numFmt w:val="decimal"/>
      <w:lvlText w:val="%7."/>
      <w:lvlJc w:val="left"/>
      <w:pPr>
        <w:ind w:left="5096" w:hanging="360"/>
      </w:pPr>
    </w:lvl>
    <w:lvl w:ilvl="7" w:tplc="04160019" w:tentative="1">
      <w:start w:val="1"/>
      <w:numFmt w:val="lowerLetter"/>
      <w:lvlText w:val="%8."/>
      <w:lvlJc w:val="left"/>
      <w:pPr>
        <w:ind w:left="5816" w:hanging="360"/>
      </w:pPr>
    </w:lvl>
    <w:lvl w:ilvl="8" w:tplc="0416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5" w15:restartNumberingAfterBreak="0">
    <w:nsid w:val="361E6B45"/>
    <w:multiLevelType w:val="hybridMultilevel"/>
    <w:tmpl w:val="489E35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F18FA"/>
    <w:multiLevelType w:val="hybridMultilevel"/>
    <w:tmpl w:val="AA1A4A84"/>
    <w:lvl w:ilvl="0" w:tplc="FBE4FD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633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A688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FA6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7860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52F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0D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54A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3655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1D2B66"/>
    <w:multiLevelType w:val="hybridMultilevel"/>
    <w:tmpl w:val="354E5ABE"/>
    <w:lvl w:ilvl="0" w:tplc="8A16D0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5E5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2882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6EF5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DEC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6CC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5CAF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360F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040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EC5456C"/>
    <w:multiLevelType w:val="hybridMultilevel"/>
    <w:tmpl w:val="00644F70"/>
    <w:lvl w:ilvl="0" w:tplc="EDAA1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9CE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023F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56B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B6CB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382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60F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1AC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B0FF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4958138">
    <w:abstractNumId w:val="3"/>
  </w:num>
  <w:num w:numId="2" w16cid:durableId="1328483888">
    <w:abstractNumId w:val="4"/>
  </w:num>
  <w:num w:numId="3" w16cid:durableId="1108966062">
    <w:abstractNumId w:val="6"/>
  </w:num>
  <w:num w:numId="4" w16cid:durableId="1422527858">
    <w:abstractNumId w:val="0"/>
  </w:num>
  <w:num w:numId="5" w16cid:durableId="68188847">
    <w:abstractNumId w:val="5"/>
  </w:num>
  <w:num w:numId="6" w16cid:durableId="1198196676">
    <w:abstractNumId w:val="7"/>
  </w:num>
  <w:num w:numId="7" w16cid:durableId="696780014">
    <w:abstractNumId w:val="8"/>
  </w:num>
  <w:num w:numId="8" w16cid:durableId="2120567885">
    <w:abstractNumId w:val="2"/>
  </w:num>
  <w:num w:numId="9" w16cid:durableId="846873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rissa Claudia Lopes de Araujo - SPREV">
    <w15:presenceInfo w15:providerId="AD" w15:userId="S::larissa.araujo@economia.gov.br::86418a43-c5d3-4689-97c9-e0ab64c8ebc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2B7"/>
    <w:rsid w:val="00002505"/>
    <w:rsid w:val="00010DCA"/>
    <w:rsid w:val="000128F0"/>
    <w:rsid w:val="00013B6C"/>
    <w:rsid w:val="00033549"/>
    <w:rsid w:val="0005068D"/>
    <w:rsid w:val="00062429"/>
    <w:rsid w:val="00062C68"/>
    <w:rsid w:val="000633A8"/>
    <w:rsid w:val="00080E09"/>
    <w:rsid w:val="000878E5"/>
    <w:rsid w:val="000972C9"/>
    <w:rsid w:val="000A03F5"/>
    <w:rsid w:val="000A1C7E"/>
    <w:rsid w:val="000B51B7"/>
    <w:rsid w:val="000B655B"/>
    <w:rsid w:val="000C67D8"/>
    <w:rsid w:val="000D6A9D"/>
    <w:rsid w:val="000D7AC5"/>
    <w:rsid w:val="000E0D72"/>
    <w:rsid w:val="000E2757"/>
    <w:rsid w:val="000F324B"/>
    <w:rsid w:val="00111DF2"/>
    <w:rsid w:val="001276E9"/>
    <w:rsid w:val="00166309"/>
    <w:rsid w:val="00171B17"/>
    <w:rsid w:val="00180CA9"/>
    <w:rsid w:val="0019411A"/>
    <w:rsid w:val="001A37F3"/>
    <w:rsid w:val="001B3204"/>
    <w:rsid w:val="001B3E79"/>
    <w:rsid w:val="001B6C27"/>
    <w:rsid w:val="001B756B"/>
    <w:rsid w:val="001C24BD"/>
    <w:rsid w:val="001C6154"/>
    <w:rsid w:val="001C6541"/>
    <w:rsid w:val="001D4E37"/>
    <w:rsid w:val="00201509"/>
    <w:rsid w:val="00235158"/>
    <w:rsid w:val="002364AF"/>
    <w:rsid w:val="00280498"/>
    <w:rsid w:val="0028231A"/>
    <w:rsid w:val="00284878"/>
    <w:rsid w:val="002862D7"/>
    <w:rsid w:val="002C14A9"/>
    <w:rsid w:val="002C716D"/>
    <w:rsid w:val="002E67B1"/>
    <w:rsid w:val="002F0E9A"/>
    <w:rsid w:val="002F6F37"/>
    <w:rsid w:val="00304FC9"/>
    <w:rsid w:val="00315236"/>
    <w:rsid w:val="00316DF8"/>
    <w:rsid w:val="00323AD1"/>
    <w:rsid w:val="0033025C"/>
    <w:rsid w:val="00337D68"/>
    <w:rsid w:val="003627D4"/>
    <w:rsid w:val="00372A60"/>
    <w:rsid w:val="00373554"/>
    <w:rsid w:val="00374E1C"/>
    <w:rsid w:val="0038537C"/>
    <w:rsid w:val="003A052F"/>
    <w:rsid w:val="003B0625"/>
    <w:rsid w:val="003B695D"/>
    <w:rsid w:val="003C21A8"/>
    <w:rsid w:val="003F1A6C"/>
    <w:rsid w:val="003F5C9B"/>
    <w:rsid w:val="003F7513"/>
    <w:rsid w:val="00400DDD"/>
    <w:rsid w:val="00401696"/>
    <w:rsid w:val="00401ED9"/>
    <w:rsid w:val="004148C3"/>
    <w:rsid w:val="00416459"/>
    <w:rsid w:val="00422AF4"/>
    <w:rsid w:val="004233DA"/>
    <w:rsid w:val="0044365F"/>
    <w:rsid w:val="00460540"/>
    <w:rsid w:val="0047071D"/>
    <w:rsid w:val="004A70E9"/>
    <w:rsid w:val="004B6E2A"/>
    <w:rsid w:val="004E2A21"/>
    <w:rsid w:val="005000E1"/>
    <w:rsid w:val="0050591D"/>
    <w:rsid w:val="00521768"/>
    <w:rsid w:val="00526D45"/>
    <w:rsid w:val="00557B1E"/>
    <w:rsid w:val="00573A58"/>
    <w:rsid w:val="005B1188"/>
    <w:rsid w:val="005C77B2"/>
    <w:rsid w:val="005D04DF"/>
    <w:rsid w:val="005D1187"/>
    <w:rsid w:val="005E49E3"/>
    <w:rsid w:val="005F44D9"/>
    <w:rsid w:val="00602D8D"/>
    <w:rsid w:val="00637225"/>
    <w:rsid w:val="00643AA4"/>
    <w:rsid w:val="00650B1F"/>
    <w:rsid w:val="00651FA3"/>
    <w:rsid w:val="0065297C"/>
    <w:rsid w:val="006657CA"/>
    <w:rsid w:val="00666CC2"/>
    <w:rsid w:val="0067133F"/>
    <w:rsid w:val="0068246E"/>
    <w:rsid w:val="006926DE"/>
    <w:rsid w:val="00694235"/>
    <w:rsid w:val="00695272"/>
    <w:rsid w:val="0069764B"/>
    <w:rsid w:val="006A0BB3"/>
    <w:rsid w:val="006C0F17"/>
    <w:rsid w:val="006C76E2"/>
    <w:rsid w:val="006F7CAD"/>
    <w:rsid w:val="0071306B"/>
    <w:rsid w:val="00714810"/>
    <w:rsid w:val="007459AF"/>
    <w:rsid w:val="00753E76"/>
    <w:rsid w:val="00781CB9"/>
    <w:rsid w:val="007836A6"/>
    <w:rsid w:val="00784B4B"/>
    <w:rsid w:val="0079141E"/>
    <w:rsid w:val="007BFB0F"/>
    <w:rsid w:val="007C0B34"/>
    <w:rsid w:val="007C4AE9"/>
    <w:rsid w:val="007D07C0"/>
    <w:rsid w:val="007F1896"/>
    <w:rsid w:val="007F79BF"/>
    <w:rsid w:val="00802D43"/>
    <w:rsid w:val="00804F81"/>
    <w:rsid w:val="008055D5"/>
    <w:rsid w:val="008127E6"/>
    <w:rsid w:val="008215BF"/>
    <w:rsid w:val="00864C97"/>
    <w:rsid w:val="00870718"/>
    <w:rsid w:val="00885768"/>
    <w:rsid w:val="00893FB8"/>
    <w:rsid w:val="008B57E0"/>
    <w:rsid w:val="008B59C8"/>
    <w:rsid w:val="008F10C4"/>
    <w:rsid w:val="008F3702"/>
    <w:rsid w:val="0090316E"/>
    <w:rsid w:val="009355DC"/>
    <w:rsid w:val="0093712C"/>
    <w:rsid w:val="00937ADD"/>
    <w:rsid w:val="00955174"/>
    <w:rsid w:val="0099164A"/>
    <w:rsid w:val="009A1C34"/>
    <w:rsid w:val="009B72F0"/>
    <w:rsid w:val="009C1544"/>
    <w:rsid w:val="009F174E"/>
    <w:rsid w:val="009F2662"/>
    <w:rsid w:val="009F42A6"/>
    <w:rsid w:val="00A067D9"/>
    <w:rsid w:val="00A12AB8"/>
    <w:rsid w:val="00A23D9A"/>
    <w:rsid w:val="00A471E1"/>
    <w:rsid w:val="00A50E2D"/>
    <w:rsid w:val="00A55BC6"/>
    <w:rsid w:val="00A6191B"/>
    <w:rsid w:val="00A70A3A"/>
    <w:rsid w:val="00A71070"/>
    <w:rsid w:val="00A72218"/>
    <w:rsid w:val="00A90F31"/>
    <w:rsid w:val="00A92CA1"/>
    <w:rsid w:val="00AA7F0D"/>
    <w:rsid w:val="00AB4296"/>
    <w:rsid w:val="00AC5F03"/>
    <w:rsid w:val="00AD3E2D"/>
    <w:rsid w:val="00AE7E50"/>
    <w:rsid w:val="00AF3519"/>
    <w:rsid w:val="00AF6070"/>
    <w:rsid w:val="00AF74C6"/>
    <w:rsid w:val="00B67894"/>
    <w:rsid w:val="00B839C7"/>
    <w:rsid w:val="00B85956"/>
    <w:rsid w:val="00B933F3"/>
    <w:rsid w:val="00BA3A8D"/>
    <w:rsid w:val="00BB3B30"/>
    <w:rsid w:val="00BC24BD"/>
    <w:rsid w:val="00BC78B1"/>
    <w:rsid w:val="00BE0050"/>
    <w:rsid w:val="00C07E0D"/>
    <w:rsid w:val="00C316C9"/>
    <w:rsid w:val="00C37F9A"/>
    <w:rsid w:val="00C46C52"/>
    <w:rsid w:val="00C538AF"/>
    <w:rsid w:val="00C54797"/>
    <w:rsid w:val="00C61B71"/>
    <w:rsid w:val="00C76869"/>
    <w:rsid w:val="00C84F01"/>
    <w:rsid w:val="00C93B1D"/>
    <w:rsid w:val="00C962FE"/>
    <w:rsid w:val="00CA2666"/>
    <w:rsid w:val="00CA327D"/>
    <w:rsid w:val="00CA7E6E"/>
    <w:rsid w:val="00CB778F"/>
    <w:rsid w:val="00CC0FAE"/>
    <w:rsid w:val="00CD6205"/>
    <w:rsid w:val="00D17D77"/>
    <w:rsid w:val="00D205AC"/>
    <w:rsid w:val="00D26B74"/>
    <w:rsid w:val="00D309C9"/>
    <w:rsid w:val="00D32119"/>
    <w:rsid w:val="00D37BE7"/>
    <w:rsid w:val="00D4355E"/>
    <w:rsid w:val="00D50C2D"/>
    <w:rsid w:val="00D70EDC"/>
    <w:rsid w:val="00D861D3"/>
    <w:rsid w:val="00D962F9"/>
    <w:rsid w:val="00DA65FF"/>
    <w:rsid w:val="00DB005B"/>
    <w:rsid w:val="00DC0EA2"/>
    <w:rsid w:val="00DC7A7E"/>
    <w:rsid w:val="00DF32AA"/>
    <w:rsid w:val="00E10B88"/>
    <w:rsid w:val="00E21BC0"/>
    <w:rsid w:val="00E50A35"/>
    <w:rsid w:val="00E51C14"/>
    <w:rsid w:val="00E62595"/>
    <w:rsid w:val="00EE1095"/>
    <w:rsid w:val="00EE1A75"/>
    <w:rsid w:val="00EE5C9F"/>
    <w:rsid w:val="00EE6A20"/>
    <w:rsid w:val="00F22AFF"/>
    <w:rsid w:val="00F31F1A"/>
    <w:rsid w:val="00F47143"/>
    <w:rsid w:val="00F50C54"/>
    <w:rsid w:val="00F61F1E"/>
    <w:rsid w:val="00F63468"/>
    <w:rsid w:val="00F665A7"/>
    <w:rsid w:val="00F7220B"/>
    <w:rsid w:val="00F74705"/>
    <w:rsid w:val="00F80A22"/>
    <w:rsid w:val="00FB5716"/>
    <w:rsid w:val="00FC1ACA"/>
    <w:rsid w:val="00FD590F"/>
    <w:rsid w:val="00FE0226"/>
    <w:rsid w:val="00FE72B7"/>
    <w:rsid w:val="00FF4113"/>
    <w:rsid w:val="00FF4E75"/>
    <w:rsid w:val="00FF5629"/>
    <w:rsid w:val="00FF7BA7"/>
    <w:rsid w:val="011B2A6B"/>
    <w:rsid w:val="012B9AF9"/>
    <w:rsid w:val="029B44FD"/>
    <w:rsid w:val="08BDF0AF"/>
    <w:rsid w:val="09D20864"/>
    <w:rsid w:val="0A484ADB"/>
    <w:rsid w:val="0A949DC0"/>
    <w:rsid w:val="0C2E1393"/>
    <w:rsid w:val="0F40D412"/>
    <w:rsid w:val="1089C814"/>
    <w:rsid w:val="11498482"/>
    <w:rsid w:val="124EAA23"/>
    <w:rsid w:val="12FB3E85"/>
    <w:rsid w:val="1480782A"/>
    <w:rsid w:val="15213085"/>
    <w:rsid w:val="15A9C8FF"/>
    <w:rsid w:val="16491ECF"/>
    <w:rsid w:val="16F34CB4"/>
    <w:rsid w:val="1AEFC446"/>
    <w:rsid w:val="1C3E2BEA"/>
    <w:rsid w:val="1CA3F287"/>
    <w:rsid w:val="1D6DC531"/>
    <w:rsid w:val="1E6FBBD2"/>
    <w:rsid w:val="1E84BFE7"/>
    <w:rsid w:val="1F85CA10"/>
    <w:rsid w:val="21B05439"/>
    <w:rsid w:val="22833227"/>
    <w:rsid w:val="24C5D4F9"/>
    <w:rsid w:val="2AD7E3D7"/>
    <w:rsid w:val="2BE9D0F2"/>
    <w:rsid w:val="2D246DEC"/>
    <w:rsid w:val="2DB06BE3"/>
    <w:rsid w:val="2EBFC1D7"/>
    <w:rsid w:val="2F9CBA4D"/>
    <w:rsid w:val="34AF265E"/>
    <w:rsid w:val="351ACE4B"/>
    <w:rsid w:val="3577553A"/>
    <w:rsid w:val="36027031"/>
    <w:rsid w:val="362AF0D7"/>
    <w:rsid w:val="366E1055"/>
    <w:rsid w:val="3782E830"/>
    <w:rsid w:val="3B9CB6FF"/>
    <w:rsid w:val="3C71CAEC"/>
    <w:rsid w:val="3E127B9A"/>
    <w:rsid w:val="41DCA22D"/>
    <w:rsid w:val="45666902"/>
    <w:rsid w:val="45E517C7"/>
    <w:rsid w:val="479227FD"/>
    <w:rsid w:val="492E28DA"/>
    <w:rsid w:val="4AFD7458"/>
    <w:rsid w:val="4EE2E814"/>
    <w:rsid w:val="4F9E3D15"/>
    <w:rsid w:val="55245C25"/>
    <w:rsid w:val="5619195F"/>
    <w:rsid w:val="56270801"/>
    <w:rsid w:val="58B45944"/>
    <w:rsid w:val="58C578D9"/>
    <w:rsid w:val="596D6393"/>
    <w:rsid w:val="59FEC559"/>
    <w:rsid w:val="5A52C0FB"/>
    <w:rsid w:val="5A5B61CA"/>
    <w:rsid w:val="5C90DB87"/>
    <w:rsid w:val="5C9B387F"/>
    <w:rsid w:val="5F4CB804"/>
    <w:rsid w:val="5F644D4C"/>
    <w:rsid w:val="6523E8F3"/>
    <w:rsid w:val="65EE2046"/>
    <w:rsid w:val="6610F248"/>
    <w:rsid w:val="68338F35"/>
    <w:rsid w:val="69F79C77"/>
    <w:rsid w:val="6A0E8E32"/>
    <w:rsid w:val="6A6DB435"/>
    <w:rsid w:val="6A77033A"/>
    <w:rsid w:val="6B771C40"/>
    <w:rsid w:val="6CFDDF01"/>
    <w:rsid w:val="6DD95517"/>
    <w:rsid w:val="6ED0B549"/>
    <w:rsid w:val="6F0A74E3"/>
    <w:rsid w:val="6F92A78A"/>
    <w:rsid w:val="712D56EA"/>
    <w:rsid w:val="713BE945"/>
    <w:rsid w:val="7253D904"/>
    <w:rsid w:val="727A6658"/>
    <w:rsid w:val="72F8FA35"/>
    <w:rsid w:val="745D7EE1"/>
    <w:rsid w:val="75009385"/>
    <w:rsid w:val="76A6B5BE"/>
    <w:rsid w:val="79875E05"/>
    <w:rsid w:val="79B2F05C"/>
    <w:rsid w:val="7B40F82C"/>
    <w:rsid w:val="7BC45982"/>
    <w:rsid w:val="7CAD2213"/>
    <w:rsid w:val="7E4630E8"/>
    <w:rsid w:val="7F851192"/>
    <w:rsid w:val="7FB165FF"/>
    <w:rsid w:val="7FF0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9B424"/>
  <w15:docId w15:val="{598ED81E-516F-43F3-A16D-94AA67E2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6372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C07E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07E0D"/>
  </w:style>
  <w:style w:type="paragraph" w:styleId="Rodap">
    <w:name w:val="footer"/>
    <w:basedOn w:val="Normal"/>
    <w:link w:val="RodapCarter"/>
    <w:uiPriority w:val="99"/>
    <w:unhideWhenUsed/>
    <w:rsid w:val="00C07E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07E0D"/>
  </w:style>
  <w:style w:type="paragraph" w:styleId="PargrafodaLista">
    <w:name w:val="List Paragraph"/>
    <w:basedOn w:val="Normal"/>
    <w:uiPriority w:val="34"/>
    <w:qFormat/>
    <w:rsid w:val="00B85956"/>
    <w:pPr>
      <w:ind w:left="720"/>
      <w:contextualSpacing/>
    </w:pPr>
  </w:style>
  <w:style w:type="paragraph" w:customStyle="1" w:styleId="Default">
    <w:name w:val="Default"/>
    <w:rsid w:val="00F63468"/>
    <w:pPr>
      <w:autoSpaceDE w:val="0"/>
      <w:autoSpaceDN w:val="0"/>
      <w:adjustRightInd w:val="0"/>
      <w:spacing w:after="0" w:line="240" w:lineRule="auto"/>
    </w:pPr>
    <w:rPr>
      <w:rFonts w:ascii="Rawline Medium" w:hAnsi="Rawline Medium" w:cs="Rawline Medium"/>
      <w:color w:val="000000"/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80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80A22"/>
    <w:rPr>
      <w:rFonts w:ascii="Tahoma" w:hAnsi="Tahoma" w:cs="Tahoma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Tipodeletrapredefinidodopargrafo"/>
    <w:uiPriority w:val="99"/>
    <w:semiHidden/>
    <w:unhideWhenUsed/>
    <w:rPr>
      <w:sz w:val="16"/>
      <w:szCs w:val="16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637225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0E2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2641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11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608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891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Jurídico</dc:creator>
  <cp:lastModifiedBy>Lucyana Rios Monteiro Barbosa Souza - SPREV</cp:lastModifiedBy>
  <cp:revision>2</cp:revision>
  <cp:lastPrinted>2022-04-12T13:09:00Z</cp:lastPrinted>
  <dcterms:created xsi:type="dcterms:W3CDTF">2022-04-12T16:46:00Z</dcterms:created>
  <dcterms:modified xsi:type="dcterms:W3CDTF">2022-04-12T16:46:00Z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cb5680a-f52f-4768-b762-0894cb2242df_Enabled">
    <vt:lpwstr>true</vt:lpwstr>
  </property>
  <property fmtid="{D5CDD505-2E9C-101B-9397-08002B2CF9AE}" pid="3" name="MSIP_Label_fcb5680a-f52f-4768-b762-0894cb2242df_SetDate">
    <vt:lpwstr>2022-03-28T13:32:28Z</vt:lpwstr>
  </property>
  <property fmtid="{D5CDD505-2E9C-101B-9397-08002B2CF9AE}" pid="4" name="MSIP_Label_fcb5680a-f52f-4768-b762-0894cb2242df_Method">
    <vt:lpwstr>Standard</vt:lpwstr>
  </property>
  <property fmtid="{D5CDD505-2E9C-101B-9397-08002B2CF9AE}" pid="5" name="MSIP_Label_fcb5680a-f52f-4768-b762-0894cb2242df_Name">
    <vt:lpwstr>[INTERNO]</vt:lpwstr>
  </property>
  <property fmtid="{D5CDD505-2E9C-101B-9397-08002B2CF9AE}" pid="6" name="MSIP_Label_fcb5680a-f52f-4768-b762-0894cb2242df_SiteId">
    <vt:lpwstr>902bb3e8-87b7-46f0-bee8-b199565ae465</vt:lpwstr>
  </property>
  <property fmtid="{D5CDD505-2E9C-101B-9397-08002B2CF9AE}" pid="7" name="MSIP_Label_fcb5680a-f52f-4768-b762-0894cb2242df_ActionId">
    <vt:lpwstr>462b35fb-a9e8-4df3-9c72-66b9b8f779e4</vt:lpwstr>
  </property>
  <property fmtid="{D5CDD505-2E9C-101B-9397-08002B2CF9AE}" pid="8" name="MSIP_Label_fcb5680a-f52f-4768-b762-0894cb2242df_ContentBits">
    <vt:lpwstr>2</vt:lpwstr>
  </property>
</Properties>
</file>